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77777777" w:rsidR="00776004" w:rsidRPr="00F55AD7" w:rsidRDefault="00493A0D" w:rsidP="00827301">
      <w:pPr>
        <w:pStyle w:val="Documentname"/>
      </w:pPr>
      <w:commentRangeStart w:id="2"/>
      <w:r>
        <w:t>Cyber security specifics in IALA domain</w:t>
      </w:r>
      <w:r w:rsidR="00D97A07">
        <w:t>S</w:t>
      </w:r>
      <w:commentRangeEnd w:id="2"/>
      <w:r w:rsidR="00692325">
        <w:rPr>
          <w:rStyle w:val="Verwijzingopmerking"/>
          <w:caps w:val="0"/>
          <w:color w:val="auto"/>
        </w:rPr>
        <w:commentReference w:id="2"/>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r w:rsidRPr="00493A0D">
        <w:rPr>
          <w:highlight w:val="yellow"/>
        </w:rPr>
        <w:t>x.x</w:t>
      </w:r>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758" w:gutter="0"/>
          <w:cols w:space="708"/>
          <w:docGrid w:linePitch="360"/>
        </w:sectPr>
      </w:pPr>
      <w:r w:rsidRPr="00493A0D">
        <w:rPr>
          <w:highlight w:val="yellow"/>
        </w:rPr>
        <w:t>urn:mrn:iala:pub:gnnnn</w:t>
      </w:r>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77777777" w:rsidR="00914E26" w:rsidRPr="00CB7D0F" w:rsidRDefault="00914E26" w:rsidP="00CB7D0F">
            <w:pPr>
              <w:pStyle w:val="Tabletext"/>
            </w:pP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5" w:author="Martijn Ebben" w:date="2022-10-25T13:37:00Z">
              <w:r>
                <w:t>October 2022</w:t>
              </w:r>
            </w:ins>
          </w:p>
        </w:tc>
        <w:tc>
          <w:tcPr>
            <w:tcW w:w="6025" w:type="dxa"/>
            <w:vAlign w:val="center"/>
          </w:tcPr>
          <w:p w14:paraId="3D4EA560" w14:textId="77777777" w:rsidR="00914E26" w:rsidRDefault="00DD1D5F" w:rsidP="00CB7D0F">
            <w:pPr>
              <w:pStyle w:val="Tabletext"/>
              <w:rPr>
                <w:ins w:id="6" w:author="Martijn Ebben" w:date="2022-10-25T13:37:00Z"/>
              </w:rPr>
            </w:pPr>
            <w:ins w:id="7" w:author="Martijn Ebben" w:date="2022-10-25T13:37:00Z">
              <w:r>
                <w:t>Included input from ENG</w:t>
              </w:r>
            </w:ins>
          </w:p>
          <w:p w14:paraId="0146DB86" w14:textId="4D6DE064" w:rsidR="00DD1D5F" w:rsidRPr="00CB7D0F" w:rsidRDefault="00DD1D5F" w:rsidP="00CB7D0F">
            <w:pPr>
              <w:pStyle w:val="Tabletext"/>
            </w:pPr>
            <w:ins w:id="8" w:author="Martijn Ebben" w:date="2022-10-25T13:37:00Z">
              <w:r>
                <w:t xml:space="preserve">Amended on VTS-specific </w:t>
              </w:r>
            </w:ins>
            <w:ins w:id="9" w:author="Martijn Ebben" w:date="2022-10-25T13:38:00Z">
              <w:r>
                <w:t>c</w:t>
              </w:r>
            </w:ins>
            <w:ins w:id="10" w:author="Martijn Ebben" w:date="2022-10-25T13:37:00Z">
              <w:r>
                <w:t>yber risks</w:t>
              </w:r>
            </w:ins>
          </w:p>
        </w:tc>
        <w:tc>
          <w:tcPr>
            <w:tcW w:w="2552" w:type="dxa"/>
            <w:vAlign w:val="center"/>
          </w:tcPr>
          <w:p w14:paraId="16606073" w14:textId="77777777" w:rsidR="00914E26" w:rsidRPr="00CB7D0F" w:rsidRDefault="00914E26" w:rsidP="00CB7D0F">
            <w:pPr>
              <w:pStyle w:val="Tabletext"/>
            </w:pPr>
          </w:p>
        </w:tc>
      </w:tr>
      <w:tr w:rsidR="005E4659" w:rsidRPr="00F55AD7" w14:paraId="058714A1" w14:textId="77777777" w:rsidTr="00F404B9">
        <w:trPr>
          <w:trHeight w:val="851"/>
        </w:trPr>
        <w:tc>
          <w:tcPr>
            <w:tcW w:w="1908" w:type="dxa"/>
            <w:vAlign w:val="center"/>
          </w:tcPr>
          <w:p w14:paraId="40C4D939" w14:textId="77777777" w:rsidR="00914E26" w:rsidRPr="00CB7D0F" w:rsidRDefault="00914E26" w:rsidP="00CB7D0F">
            <w:pPr>
              <w:pStyle w:val="Tabletext"/>
            </w:pPr>
          </w:p>
        </w:tc>
        <w:tc>
          <w:tcPr>
            <w:tcW w:w="6025" w:type="dxa"/>
            <w:vAlign w:val="center"/>
          </w:tcPr>
          <w:p w14:paraId="5ACE44AC" w14:textId="77777777" w:rsidR="00914E26" w:rsidRPr="00CB7D0F" w:rsidRDefault="00914E26" w:rsidP="00CB7D0F">
            <w:pPr>
              <w:pStyle w:val="Tabletext"/>
            </w:pPr>
          </w:p>
        </w:tc>
        <w:tc>
          <w:tcPr>
            <w:tcW w:w="2552" w:type="dxa"/>
            <w:vAlign w:val="center"/>
          </w:tcPr>
          <w:p w14:paraId="362D5E4A" w14:textId="77777777" w:rsidR="00914E26" w:rsidRPr="00CB7D0F" w:rsidRDefault="00914E26" w:rsidP="00CB7D0F">
            <w:pPr>
              <w:pStyle w:val="Tabletext"/>
            </w:pPr>
          </w:p>
        </w:tc>
      </w:tr>
      <w:tr w:rsidR="005E4659" w:rsidRPr="00F55AD7" w14:paraId="4FCABC67" w14:textId="77777777" w:rsidTr="00F404B9">
        <w:trPr>
          <w:trHeight w:val="851"/>
        </w:trPr>
        <w:tc>
          <w:tcPr>
            <w:tcW w:w="1908" w:type="dxa"/>
            <w:vAlign w:val="center"/>
          </w:tcPr>
          <w:p w14:paraId="2A2F0C80" w14:textId="77777777" w:rsidR="00914E26" w:rsidRPr="00CB7D0F" w:rsidRDefault="00914E26" w:rsidP="00CB7D0F">
            <w:pPr>
              <w:pStyle w:val="Tabletext"/>
            </w:pPr>
          </w:p>
        </w:tc>
        <w:tc>
          <w:tcPr>
            <w:tcW w:w="6025" w:type="dxa"/>
            <w:vAlign w:val="center"/>
          </w:tcPr>
          <w:p w14:paraId="69FF6430" w14:textId="77777777" w:rsidR="00914E26" w:rsidRPr="00CB7D0F" w:rsidRDefault="00914E26" w:rsidP="00CB7D0F">
            <w:pPr>
              <w:pStyle w:val="Tabletext"/>
            </w:pPr>
          </w:p>
        </w:tc>
        <w:tc>
          <w:tcPr>
            <w:tcW w:w="2552" w:type="dxa"/>
            <w:vAlign w:val="center"/>
          </w:tcPr>
          <w:p w14:paraId="05B36F8A" w14:textId="77777777" w:rsidR="00914E26" w:rsidRPr="00CB7D0F" w:rsidRDefault="00914E26" w:rsidP="00CB7D0F">
            <w:pPr>
              <w:pStyle w:val="Tabletext"/>
            </w:pPr>
          </w:p>
        </w:tc>
      </w:tr>
      <w:tr w:rsidR="005E4659" w:rsidRPr="00F55AD7" w14:paraId="06540470" w14:textId="77777777" w:rsidTr="00F404B9">
        <w:trPr>
          <w:trHeight w:val="851"/>
        </w:trPr>
        <w:tc>
          <w:tcPr>
            <w:tcW w:w="1908" w:type="dxa"/>
            <w:vAlign w:val="center"/>
          </w:tcPr>
          <w:p w14:paraId="2FAA88E5" w14:textId="77777777" w:rsidR="00914E26" w:rsidRPr="00CB7D0F" w:rsidRDefault="00914E26" w:rsidP="00CB7D0F">
            <w:pPr>
              <w:pStyle w:val="Tabletext"/>
            </w:pPr>
          </w:p>
        </w:tc>
        <w:tc>
          <w:tcPr>
            <w:tcW w:w="6025" w:type="dxa"/>
            <w:vAlign w:val="center"/>
          </w:tcPr>
          <w:p w14:paraId="3C528BFD" w14:textId="77777777"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Platteteks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476A5B23" w14:textId="27AF0917" w:rsidR="00BA77BF" w:rsidRPr="00F01347" w:rsidRDefault="000C2857">
      <w:pPr>
        <w:pStyle w:val="Inhopg1"/>
        <w:rPr>
          <w:rFonts w:eastAsiaTheme="minorEastAsia"/>
          <w:b w:val="0"/>
          <w:caps w:val="0"/>
          <w:color w:val="auto"/>
          <w:sz w:val="24"/>
          <w:szCs w:val="24"/>
          <w:lang w:val="en-US"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A77BF" w:rsidRPr="00C77FEA">
        <w:t>1.</w:t>
      </w:r>
      <w:r w:rsidR="00BA77BF" w:rsidRPr="00F01347">
        <w:rPr>
          <w:rFonts w:eastAsiaTheme="minorEastAsia"/>
          <w:b w:val="0"/>
          <w:caps w:val="0"/>
          <w:color w:val="auto"/>
          <w:sz w:val="24"/>
          <w:szCs w:val="24"/>
          <w:lang w:val="en-US" w:eastAsia="nl-NL"/>
        </w:rPr>
        <w:tab/>
      </w:r>
      <w:r w:rsidR="00BA77BF">
        <w:t>Introduction</w:t>
      </w:r>
      <w:r w:rsidR="00BA77BF">
        <w:tab/>
      </w:r>
      <w:r w:rsidR="00BA77BF">
        <w:fldChar w:fldCharType="begin"/>
      </w:r>
      <w:r w:rsidR="00BA77BF">
        <w:instrText xml:space="preserve"> PAGEREF _Toc117686031 \h </w:instrText>
      </w:r>
      <w:r w:rsidR="00BA77BF">
        <w:fldChar w:fldCharType="separate"/>
      </w:r>
      <w:r w:rsidR="00BA77BF">
        <w:t>4</w:t>
      </w:r>
      <w:r w:rsidR="00BA77BF">
        <w:fldChar w:fldCharType="end"/>
      </w:r>
    </w:p>
    <w:p w14:paraId="5637277A" w14:textId="71D2807F" w:rsidR="00BA77BF" w:rsidRPr="00F01347" w:rsidRDefault="00BA77BF">
      <w:pPr>
        <w:pStyle w:val="Inhopg1"/>
        <w:rPr>
          <w:rFonts w:eastAsiaTheme="minorEastAsia"/>
          <w:b w:val="0"/>
          <w:caps w:val="0"/>
          <w:color w:val="auto"/>
          <w:sz w:val="24"/>
          <w:szCs w:val="24"/>
          <w:lang w:val="en-US" w:eastAsia="nl-NL"/>
        </w:rPr>
      </w:pPr>
      <w:r w:rsidRPr="00C77FEA">
        <w:rPr>
          <w:highlight w:val="yellow"/>
        </w:rPr>
        <w:t>2.</w:t>
      </w:r>
      <w:r w:rsidRPr="00F01347">
        <w:rPr>
          <w:rFonts w:eastAsiaTheme="minorEastAsia"/>
          <w:b w:val="0"/>
          <w:caps w:val="0"/>
          <w:color w:val="auto"/>
          <w:sz w:val="24"/>
          <w:szCs w:val="24"/>
          <w:lang w:val="en-US" w:eastAsia="nl-NL"/>
        </w:rPr>
        <w:tab/>
      </w:r>
      <w:r w:rsidRPr="00C77FEA">
        <w:rPr>
          <w:highlight w:val="yellow"/>
        </w:rPr>
        <w:t>Purpose and scope of this document</w:t>
      </w:r>
      <w:r>
        <w:tab/>
      </w:r>
      <w:r>
        <w:fldChar w:fldCharType="begin"/>
      </w:r>
      <w:r>
        <w:instrText xml:space="preserve"> PAGEREF _Toc117686032 \h </w:instrText>
      </w:r>
      <w:r>
        <w:fldChar w:fldCharType="separate"/>
      </w:r>
      <w:r>
        <w:t>4</w:t>
      </w:r>
      <w:r>
        <w:fldChar w:fldCharType="end"/>
      </w:r>
    </w:p>
    <w:p w14:paraId="1CF26464" w14:textId="4BC372EC" w:rsidR="00BA77BF" w:rsidRPr="00F01347" w:rsidRDefault="00BA77BF">
      <w:pPr>
        <w:pStyle w:val="Inhopg1"/>
        <w:rPr>
          <w:rFonts w:eastAsiaTheme="minorEastAsia"/>
          <w:b w:val="0"/>
          <w:caps w:val="0"/>
          <w:color w:val="auto"/>
          <w:sz w:val="24"/>
          <w:szCs w:val="24"/>
          <w:lang w:val="en-US" w:eastAsia="nl-NL"/>
        </w:rPr>
      </w:pPr>
      <w:r w:rsidRPr="00C77FEA">
        <w:t>3.</w:t>
      </w:r>
      <w:r w:rsidRPr="00F01347">
        <w:rPr>
          <w:rFonts w:eastAsiaTheme="minorEastAsia"/>
          <w:b w:val="0"/>
          <w:caps w:val="0"/>
          <w:color w:val="auto"/>
          <w:sz w:val="24"/>
          <w:szCs w:val="24"/>
          <w:lang w:val="en-US" w:eastAsia="nl-NL"/>
        </w:rPr>
        <w:tab/>
      </w:r>
      <w:r>
        <w:t>available standards and guidance</w:t>
      </w:r>
      <w:r>
        <w:tab/>
      </w:r>
      <w:r>
        <w:fldChar w:fldCharType="begin"/>
      </w:r>
      <w:r>
        <w:instrText xml:space="preserve"> PAGEREF _Toc117686033 \h </w:instrText>
      </w:r>
      <w:r>
        <w:fldChar w:fldCharType="separate"/>
      </w:r>
      <w:r>
        <w:t>4</w:t>
      </w:r>
      <w:r>
        <w:fldChar w:fldCharType="end"/>
      </w:r>
    </w:p>
    <w:p w14:paraId="1A02077A" w14:textId="54AE316C" w:rsidR="00BA77BF" w:rsidRPr="00F01347" w:rsidRDefault="00BA77BF">
      <w:pPr>
        <w:pStyle w:val="Inhopg2"/>
        <w:rPr>
          <w:rFonts w:eastAsiaTheme="minorEastAsia"/>
          <w:color w:val="auto"/>
          <w:sz w:val="24"/>
          <w:szCs w:val="24"/>
          <w:lang w:val="en-US" w:eastAsia="nl-NL"/>
        </w:rPr>
      </w:pPr>
      <w:r w:rsidRPr="00C77FEA">
        <w:t>3.1.</w:t>
      </w:r>
      <w:r w:rsidRPr="00F01347">
        <w:rPr>
          <w:rFonts w:eastAsiaTheme="minorEastAsia"/>
          <w:color w:val="auto"/>
          <w:sz w:val="24"/>
          <w:szCs w:val="24"/>
          <w:lang w:val="en-US" w:eastAsia="nl-NL"/>
        </w:rPr>
        <w:tab/>
      </w:r>
      <w:r>
        <w:t>Generic / IT</w:t>
      </w:r>
      <w:r>
        <w:tab/>
      </w:r>
      <w:r>
        <w:fldChar w:fldCharType="begin"/>
      </w:r>
      <w:r>
        <w:instrText xml:space="preserve"> PAGEREF _Toc117686034 \h </w:instrText>
      </w:r>
      <w:r>
        <w:fldChar w:fldCharType="separate"/>
      </w:r>
      <w:r>
        <w:t>4</w:t>
      </w:r>
      <w:r>
        <w:fldChar w:fldCharType="end"/>
      </w:r>
    </w:p>
    <w:p w14:paraId="5AE5A12B" w14:textId="5C097342" w:rsidR="00BA77BF" w:rsidRPr="00F01347" w:rsidRDefault="00BA77BF">
      <w:pPr>
        <w:pStyle w:val="Inhopg2"/>
        <w:rPr>
          <w:rFonts w:eastAsiaTheme="minorEastAsia"/>
          <w:color w:val="auto"/>
          <w:sz w:val="24"/>
          <w:szCs w:val="24"/>
          <w:lang w:val="en-US" w:eastAsia="nl-NL"/>
        </w:rPr>
      </w:pPr>
      <w:r w:rsidRPr="00C77FEA">
        <w:t>3.2.</w:t>
      </w:r>
      <w:r w:rsidRPr="00F01347">
        <w:rPr>
          <w:rFonts w:eastAsiaTheme="minorEastAsia"/>
          <w:color w:val="auto"/>
          <w:sz w:val="24"/>
          <w:szCs w:val="24"/>
          <w:lang w:val="en-US" w:eastAsia="nl-NL"/>
        </w:rPr>
        <w:tab/>
      </w:r>
      <w:r>
        <w:t>Operational technology (OT)</w:t>
      </w:r>
      <w:r>
        <w:tab/>
      </w:r>
      <w:r>
        <w:fldChar w:fldCharType="begin"/>
      </w:r>
      <w:r>
        <w:instrText xml:space="preserve"> PAGEREF _Toc117686036 \h </w:instrText>
      </w:r>
      <w:r>
        <w:fldChar w:fldCharType="separate"/>
      </w:r>
      <w:r>
        <w:t>4</w:t>
      </w:r>
      <w:r>
        <w:fldChar w:fldCharType="end"/>
      </w:r>
    </w:p>
    <w:p w14:paraId="3664E442" w14:textId="7F3BC15B" w:rsidR="00BA77BF" w:rsidRPr="00F01347" w:rsidRDefault="00BA77BF">
      <w:pPr>
        <w:pStyle w:val="Inhopg2"/>
        <w:rPr>
          <w:rFonts w:eastAsiaTheme="minorEastAsia"/>
          <w:color w:val="auto"/>
          <w:sz w:val="24"/>
          <w:szCs w:val="24"/>
          <w:lang w:val="en-US" w:eastAsia="nl-NL"/>
        </w:rPr>
      </w:pPr>
      <w:r w:rsidRPr="00C77FEA">
        <w:t>3.3.</w:t>
      </w:r>
      <w:r w:rsidRPr="00F01347">
        <w:rPr>
          <w:rFonts w:eastAsiaTheme="minorEastAsia"/>
          <w:color w:val="auto"/>
          <w:sz w:val="24"/>
          <w:szCs w:val="24"/>
          <w:lang w:val="en-US" w:eastAsia="nl-NL"/>
        </w:rPr>
        <w:tab/>
      </w:r>
      <w:r>
        <w:t>for the maritime domain</w:t>
      </w:r>
      <w:r>
        <w:tab/>
      </w:r>
      <w:r>
        <w:fldChar w:fldCharType="begin"/>
      </w:r>
      <w:r>
        <w:instrText xml:space="preserve"> PAGEREF _Toc117686037 \h </w:instrText>
      </w:r>
      <w:r>
        <w:fldChar w:fldCharType="separate"/>
      </w:r>
      <w:r>
        <w:t>4</w:t>
      </w:r>
      <w:r>
        <w:fldChar w:fldCharType="end"/>
      </w:r>
    </w:p>
    <w:p w14:paraId="5795988F" w14:textId="69174FBE" w:rsidR="00BA77BF" w:rsidRPr="00F01347" w:rsidRDefault="00BA77BF">
      <w:pPr>
        <w:pStyle w:val="Inhopg1"/>
        <w:rPr>
          <w:rFonts w:eastAsiaTheme="minorEastAsia"/>
          <w:b w:val="0"/>
          <w:caps w:val="0"/>
          <w:color w:val="auto"/>
          <w:sz w:val="24"/>
          <w:szCs w:val="24"/>
          <w:lang w:val="en-US" w:eastAsia="nl-NL"/>
        </w:rPr>
      </w:pPr>
      <w:r w:rsidRPr="00C77FEA">
        <w:t>4.</w:t>
      </w:r>
      <w:r w:rsidRPr="00F01347">
        <w:rPr>
          <w:rFonts w:eastAsiaTheme="minorEastAsia"/>
          <w:b w:val="0"/>
          <w:caps w:val="0"/>
          <w:color w:val="auto"/>
          <w:sz w:val="24"/>
          <w:szCs w:val="24"/>
          <w:lang w:val="en-US" w:eastAsia="nl-NL"/>
        </w:rPr>
        <w:tab/>
      </w:r>
      <w:r>
        <w:t>Considerations for ATON</w:t>
      </w:r>
      <w:r>
        <w:tab/>
      </w:r>
      <w:r>
        <w:fldChar w:fldCharType="begin"/>
      </w:r>
      <w:r>
        <w:instrText xml:space="preserve"> PAGEREF _Toc117686038 \h </w:instrText>
      </w:r>
      <w:r>
        <w:fldChar w:fldCharType="separate"/>
      </w:r>
      <w:r>
        <w:t>5</w:t>
      </w:r>
      <w:r>
        <w:fldChar w:fldCharType="end"/>
      </w:r>
    </w:p>
    <w:p w14:paraId="210A84F6" w14:textId="5016AFB1" w:rsidR="00BA77BF" w:rsidRPr="00F01347" w:rsidRDefault="00BA77BF">
      <w:pPr>
        <w:pStyle w:val="Inhopg1"/>
        <w:rPr>
          <w:rFonts w:eastAsiaTheme="minorEastAsia"/>
          <w:b w:val="0"/>
          <w:caps w:val="0"/>
          <w:color w:val="auto"/>
          <w:sz w:val="24"/>
          <w:szCs w:val="24"/>
          <w:lang w:val="en-US" w:eastAsia="nl-NL"/>
        </w:rPr>
      </w:pPr>
      <w:r w:rsidRPr="00C77FEA">
        <w:t>5.</w:t>
      </w:r>
      <w:r w:rsidRPr="00F01347">
        <w:rPr>
          <w:rFonts w:eastAsiaTheme="minorEastAsia"/>
          <w:b w:val="0"/>
          <w:caps w:val="0"/>
          <w:color w:val="auto"/>
          <w:sz w:val="24"/>
          <w:szCs w:val="24"/>
          <w:lang w:val="en-US" w:eastAsia="nl-NL"/>
        </w:rPr>
        <w:tab/>
      </w:r>
      <w:r>
        <w:t>Considerations for Maritime services in the context of e-navigation</w:t>
      </w:r>
      <w:r>
        <w:tab/>
      </w:r>
      <w:r>
        <w:fldChar w:fldCharType="begin"/>
      </w:r>
      <w:r>
        <w:instrText xml:space="preserve"> PAGEREF _Toc117686039 \h </w:instrText>
      </w:r>
      <w:r>
        <w:fldChar w:fldCharType="separate"/>
      </w:r>
      <w:r>
        <w:t>6</w:t>
      </w:r>
      <w:r>
        <w:fldChar w:fldCharType="end"/>
      </w:r>
    </w:p>
    <w:p w14:paraId="2B9B9122" w14:textId="59AEA781" w:rsidR="00BA77BF" w:rsidRPr="00F01347" w:rsidRDefault="00BA77BF">
      <w:pPr>
        <w:pStyle w:val="Inhopg2"/>
        <w:rPr>
          <w:rFonts w:eastAsiaTheme="minorEastAsia"/>
          <w:color w:val="auto"/>
          <w:sz w:val="24"/>
          <w:szCs w:val="24"/>
          <w:lang w:val="en-US" w:eastAsia="nl-NL"/>
        </w:rPr>
      </w:pPr>
      <w:r w:rsidRPr="00C77FEA">
        <w:t>5.1.</w:t>
      </w:r>
      <w:r w:rsidRPr="00F01347">
        <w:rPr>
          <w:rFonts w:eastAsiaTheme="minorEastAsia"/>
          <w:color w:val="auto"/>
          <w:sz w:val="24"/>
          <w:szCs w:val="24"/>
          <w:lang w:val="en-US" w:eastAsia="nl-NL"/>
        </w:rPr>
        <w:tab/>
      </w:r>
      <w:r>
        <w:t>MS-specific documents to consider:</w:t>
      </w:r>
      <w:r>
        <w:tab/>
      </w:r>
      <w:r>
        <w:fldChar w:fldCharType="begin"/>
      </w:r>
      <w:r>
        <w:instrText xml:space="preserve"> PAGEREF _Toc117686040 \h </w:instrText>
      </w:r>
      <w:r>
        <w:fldChar w:fldCharType="separate"/>
      </w:r>
      <w:r>
        <w:t>6</w:t>
      </w:r>
      <w:r>
        <w:fldChar w:fldCharType="end"/>
      </w:r>
    </w:p>
    <w:p w14:paraId="0A1B8EEF" w14:textId="1DF996F8" w:rsidR="00BA77BF" w:rsidRPr="00F01347" w:rsidRDefault="00BA77BF">
      <w:pPr>
        <w:pStyle w:val="Inhopg2"/>
        <w:rPr>
          <w:rFonts w:eastAsiaTheme="minorEastAsia"/>
          <w:color w:val="auto"/>
          <w:sz w:val="24"/>
          <w:szCs w:val="24"/>
          <w:lang w:val="en-US" w:eastAsia="nl-NL"/>
        </w:rPr>
      </w:pPr>
      <w:r w:rsidRPr="00C77FEA">
        <w:t>5.2.</w:t>
      </w:r>
      <w:r w:rsidRPr="00F01347">
        <w:rPr>
          <w:rFonts w:eastAsiaTheme="minorEastAsia"/>
          <w:color w:val="auto"/>
          <w:sz w:val="24"/>
          <w:szCs w:val="24"/>
          <w:lang w:val="en-US" w:eastAsia="nl-NL"/>
        </w:rPr>
        <w:tab/>
      </w:r>
      <w:r>
        <w:t>Potential Gaps:</w:t>
      </w:r>
      <w:r>
        <w:tab/>
      </w:r>
      <w:r>
        <w:fldChar w:fldCharType="begin"/>
      </w:r>
      <w:r>
        <w:instrText xml:space="preserve"> PAGEREF _Toc117686041 \h </w:instrText>
      </w:r>
      <w:r>
        <w:fldChar w:fldCharType="separate"/>
      </w:r>
      <w:r>
        <w:t>7</w:t>
      </w:r>
      <w:r>
        <w:fldChar w:fldCharType="end"/>
      </w:r>
    </w:p>
    <w:p w14:paraId="5E472889" w14:textId="0E89DE38" w:rsidR="00BA77BF" w:rsidRPr="00F01347" w:rsidRDefault="00BA77BF">
      <w:pPr>
        <w:pStyle w:val="Inhopg1"/>
        <w:rPr>
          <w:rFonts w:eastAsiaTheme="minorEastAsia"/>
          <w:b w:val="0"/>
          <w:caps w:val="0"/>
          <w:color w:val="auto"/>
          <w:sz w:val="24"/>
          <w:szCs w:val="24"/>
          <w:lang w:val="en-US" w:eastAsia="nl-NL"/>
        </w:rPr>
      </w:pPr>
      <w:r w:rsidRPr="00C77FEA">
        <w:t>6.</w:t>
      </w:r>
      <w:r w:rsidRPr="00F01347">
        <w:rPr>
          <w:rFonts w:eastAsiaTheme="minorEastAsia"/>
          <w:b w:val="0"/>
          <w:caps w:val="0"/>
          <w:color w:val="auto"/>
          <w:sz w:val="24"/>
          <w:szCs w:val="24"/>
          <w:lang w:val="en-US" w:eastAsia="nl-NL"/>
        </w:rPr>
        <w:tab/>
      </w:r>
      <w:r>
        <w:t>Considerations for VTS</w:t>
      </w:r>
      <w:r>
        <w:tab/>
      </w:r>
      <w:r>
        <w:fldChar w:fldCharType="begin"/>
      </w:r>
      <w:r>
        <w:instrText xml:space="preserve"> PAGEREF _Toc117686042 \h </w:instrText>
      </w:r>
      <w:r>
        <w:fldChar w:fldCharType="separate"/>
      </w:r>
      <w:r>
        <w:t>7</w:t>
      </w:r>
      <w:r>
        <w:fldChar w:fldCharType="end"/>
      </w:r>
    </w:p>
    <w:p w14:paraId="6AEAF512" w14:textId="1D3DE43B" w:rsidR="00BA77BF" w:rsidRPr="00F01347" w:rsidRDefault="00BA77BF">
      <w:pPr>
        <w:pStyle w:val="Inhopg2"/>
        <w:rPr>
          <w:rFonts w:eastAsiaTheme="minorEastAsia"/>
          <w:color w:val="auto"/>
          <w:sz w:val="24"/>
          <w:szCs w:val="24"/>
          <w:lang w:val="en-US" w:eastAsia="nl-NL"/>
        </w:rPr>
      </w:pPr>
      <w:r w:rsidRPr="00C77FEA">
        <w:t>6.1.</w:t>
      </w:r>
      <w:r w:rsidRPr="00F01347">
        <w:rPr>
          <w:rFonts w:eastAsiaTheme="minorEastAsia"/>
          <w:color w:val="auto"/>
          <w:sz w:val="24"/>
          <w:szCs w:val="24"/>
          <w:lang w:val="en-US" w:eastAsia="nl-NL"/>
        </w:rPr>
        <w:tab/>
      </w:r>
      <w:r>
        <w:t>Sensors</w:t>
      </w:r>
      <w:r>
        <w:tab/>
      </w:r>
      <w:r>
        <w:fldChar w:fldCharType="begin"/>
      </w:r>
      <w:r>
        <w:instrText xml:space="preserve"> PAGEREF _Toc117686043 \h </w:instrText>
      </w:r>
      <w:r>
        <w:fldChar w:fldCharType="separate"/>
      </w:r>
      <w:r>
        <w:t>7</w:t>
      </w:r>
      <w:r>
        <w:fldChar w:fldCharType="end"/>
      </w:r>
    </w:p>
    <w:p w14:paraId="52C8A38E" w14:textId="451C4B1F" w:rsidR="00BA77BF" w:rsidRPr="00F01347" w:rsidRDefault="00BA77BF">
      <w:pPr>
        <w:pStyle w:val="Inhopg2"/>
        <w:rPr>
          <w:rFonts w:eastAsiaTheme="minorEastAsia"/>
          <w:color w:val="auto"/>
          <w:sz w:val="24"/>
          <w:szCs w:val="24"/>
          <w:lang w:val="en-US" w:eastAsia="nl-NL"/>
        </w:rPr>
      </w:pPr>
      <w:r w:rsidRPr="00C77FEA">
        <w:t>6.2.</w:t>
      </w:r>
      <w:r w:rsidRPr="00F01347">
        <w:rPr>
          <w:rFonts w:eastAsiaTheme="minorEastAsia"/>
          <w:color w:val="auto"/>
          <w:sz w:val="24"/>
          <w:szCs w:val="24"/>
          <w:lang w:val="en-US" w:eastAsia="nl-NL"/>
        </w:rPr>
        <w:tab/>
      </w:r>
      <w:r>
        <w:t>Presentation</w:t>
      </w:r>
      <w:r>
        <w:tab/>
      </w:r>
      <w:r>
        <w:fldChar w:fldCharType="begin"/>
      </w:r>
      <w:r>
        <w:instrText xml:space="preserve"> PAGEREF _Toc117686044 \h </w:instrText>
      </w:r>
      <w:r>
        <w:fldChar w:fldCharType="separate"/>
      </w:r>
      <w:r>
        <w:t>8</w:t>
      </w:r>
      <w:r>
        <w:fldChar w:fldCharType="end"/>
      </w:r>
    </w:p>
    <w:p w14:paraId="76376DB4" w14:textId="63D959B9" w:rsidR="00BA77BF" w:rsidRPr="00F01347" w:rsidRDefault="00BA77BF">
      <w:pPr>
        <w:pStyle w:val="Inhopg2"/>
        <w:rPr>
          <w:rFonts w:eastAsiaTheme="minorEastAsia"/>
          <w:color w:val="auto"/>
          <w:sz w:val="24"/>
          <w:szCs w:val="24"/>
          <w:lang w:val="en-US" w:eastAsia="nl-NL"/>
        </w:rPr>
      </w:pPr>
      <w:r w:rsidRPr="00C77FEA">
        <w:t>6.3.</w:t>
      </w:r>
      <w:r w:rsidRPr="00F01347">
        <w:rPr>
          <w:rFonts w:eastAsiaTheme="minorEastAsia"/>
          <w:color w:val="auto"/>
          <w:sz w:val="24"/>
          <w:szCs w:val="24"/>
          <w:lang w:val="en-US" w:eastAsia="nl-NL"/>
        </w:rPr>
        <w:tab/>
      </w:r>
      <w:r>
        <w:t>Communication</w:t>
      </w:r>
      <w:r>
        <w:tab/>
      </w:r>
      <w:r>
        <w:fldChar w:fldCharType="begin"/>
      </w:r>
      <w:r>
        <w:instrText xml:space="preserve"> PAGEREF _Toc117686045 \h </w:instrText>
      </w:r>
      <w:r>
        <w:fldChar w:fldCharType="separate"/>
      </w:r>
      <w:r>
        <w:t>8</w:t>
      </w:r>
      <w:r>
        <w:fldChar w:fldCharType="end"/>
      </w:r>
    </w:p>
    <w:p w14:paraId="47787A8A" w14:textId="55ABFF73" w:rsidR="00BA77BF" w:rsidRPr="00F01347" w:rsidRDefault="00BA77BF">
      <w:pPr>
        <w:pStyle w:val="Inhopg1"/>
        <w:rPr>
          <w:rFonts w:eastAsiaTheme="minorEastAsia"/>
          <w:b w:val="0"/>
          <w:caps w:val="0"/>
          <w:color w:val="auto"/>
          <w:sz w:val="24"/>
          <w:szCs w:val="24"/>
          <w:lang w:val="en-US" w:eastAsia="nl-NL"/>
        </w:rPr>
      </w:pPr>
      <w:r w:rsidRPr="00C77FEA">
        <w:t>7.</w:t>
      </w:r>
      <w:r w:rsidRPr="00F01347">
        <w:rPr>
          <w:rFonts w:eastAsiaTheme="minorEastAsia"/>
          <w:b w:val="0"/>
          <w:caps w:val="0"/>
          <w:color w:val="auto"/>
          <w:sz w:val="24"/>
          <w:szCs w:val="24"/>
          <w:lang w:val="en-US" w:eastAsia="nl-NL"/>
        </w:rPr>
        <w:tab/>
      </w:r>
      <w:r>
        <w:t>Considerations for PNT</w:t>
      </w:r>
      <w:r>
        <w:tab/>
      </w:r>
      <w:r>
        <w:fldChar w:fldCharType="begin"/>
      </w:r>
      <w:r>
        <w:instrText xml:space="preserve"> PAGEREF _Toc117686046 \h </w:instrText>
      </w:r>
      <w:r>
        <w:fldChar w:fldCharType="separate"/>
      </w:r>
      <w:r>
        <w:t>8</w:t>
      </w:r>
      <w:r>
        <w:fldChar w:fldCharType="end"/>
      </w:r>
    </w:p>
    <w:p w14:paraId="7401EC8D" w14:textId="3038AB96" w:rsidR="00BA77BF" w:rsidRPr="00F01347" w:rsidRDefault="00BA77BF">
      <w:pPr>
        <w:pStyle w:val="Inhopg2"/>
        <w:rPr>
          <w:rFonts w:eastAsiaTheme="minorEastAsia"/>
          <w:color w:val="auto"/>
          <w:sz w:val="24"/>
          <w:szCs w:val="24"/>
          <w:lang w:val="en-US" w:eastAsia="nl-NL"/>
        </w:rPr>
      </w:pPr>
      <w:r w:rsidRPr="00C77FEA">
        <w:t>7.1.</w:t>
      </w:r>
      <w:r w:rsidRPr="00F01347">
        <w:rPr>
          <w:rFonts w:eastAsiaTheme="minorEastAsia"/>
          <w:color w:val="auto"/>
          <w:sz w:val="24"/>
          <w:szCs w:val="24"/>
          <w:lang w:val="en-US" w:eastAsia="nl-NL"/>
        </w:rPr>
        <w:tab/>
      </w:r>
      <w:r>
        <w:t>PNT-specific documents to consider:</w:t>
      </w:r>
      <w:r>
        <w:tab/>
      </w:r>
      <w:r>
        <w:fldChar w:fldCharType="begin"/>
      </w:r>
      <w:r>
        <w:instrText xml:space="preserve"> PAGEREF _Toc117686047 \h </w:instrText>
      </w:r>
      <w:r>
        <w:fldChar w:fldCharType="separate"/>
      </w:r>
      <w:r>
        <w:t>9</w:t>
      </w:r>
      <w:r>
        <w:fldChar w:fldCharType="end"/>
      </w:r>
    </w:p>
    <w:p w14:paraId="08DCD70F" w14:textId="3356BFBB" w:rsidR="00BA77BF" w:rsidRPr="00F01347" w:rsidRDefault="00BA77BF">
      <w:pPr>
        <w:pStyle w:val="Inhopg2"/>
        <w:rPr>
          <w:rFonts w:eastAsiaTheme="minorEastAsia"/>
          <w:color w:val="auto"/>
          <w:sz w:val="24"/>
          <w:szCs w:val="24"/>
          <w:lang w:val="en-US" w:eastAsia="nl-NL"/>
        </w:rPr>
      </w:pPr>
      <w:r w:rsidRPr="00C77FEA">
        <w:t>7.2.</w:t>
      </w:r>
      <w:r w:rsidRPr="00F01347">
        <w:rPr>
          <w:rFonts w:eastAsiaTheme="minorEastAsia"/>
          <w:color w:val="auto"/>
          <w:sz w:val="24"/>
          <w:szCs w:val="24"/>
          <w:lang w:val="en-US" w:eastAsia="nl-NL"/>
        </w:rPr>
        <w:tab/>
      </w:r>
      <w:r>
        <w:t>Potential Gaps:</w:t>
      </w:r>
      <w:r>
        <w:tab/>
      </w:r>
      <w:r>
        <w:fldChar w:fldCharType="begin"/>
      </w:r>
      <w:r>
        <w:instrText xml:space="preserve"> PAGEREF _Toc117686048 \h </w:instrText>
      </w:r>
      <w:r>
        <w:fldChar w:fldCharType="separate"/>
      </w:r>
      <w:r>
        <w:t>10</w:t>
      </w:r>
      <w:r>
        <w:fldChar w:fldCharType="end"/>
      </w:r>
    </w:p>
    <w:p w14:paraId="1B331B6A" w14:textId="520479CD" w:rsidR="00BA77BF" w:rsidRPr="00F01347" w:rsidRDefault="00BA77BF">
      <w:pPr>
        <w:pStyle w:val="Inhopg1"/>
        <w:rPr>
          <w:rFonts w:eastAsiaTheme="minorEastAsia"/>
          <w:b w:val="0"/>
          <w:caps w:val="0"/>
          <w:color w:val="auto"/>
          <w:sz w:val="24"/>
          <w:szCs w:val="24"/>
          <w:lang w:val="en-US" w:eastAsia="nl-NL"/>
        </w:rPr>
      </w:pPr>
      <w:r w:rsidRPr="00C77FEA">
        <w:t>8.</w:t>
      </w:r>
      <w:r w:rsidRPr="00F01347">
        <w:rPr>
          <w:rFonts w:eastAsiaTheme="minorEastAsia"/>
          <w:b w:val="0"/>
          <w:caps w:val="0"/>
          <w:color w:val="auto"/>
          <w:sz w:val="24"/>
          <w:szCs w:val="24"/>
          <w:lang w:val="en-US" w:eastAsia="nl-NL"/>
        </w:rPr>
        <w:tab/>
      </w:r>
      <w:r>
        <w:t>Further reading</w:t>
      </w:r>
      <w:r>
        <w:tab/>
      </w:r>
      <w:r>
        <w:fldChar w:fldCharType="begin"/>
      </w:r>
      <w:r>
        <w:instrText xml:space="preserve"> PAGEREF _Toc117686049 \h </w:instrText>
      </w:r>
      <w:r>
        <w:fldChar w:fldCharType="separate"/>
      </w:r>
      <w:r>
        <w:t>11</w:t>
      </w:r>
      <w:r>
        <w:fldChar w:fldCharType="end"/>
      </w:r>
    </w:p>
    <w:p w14:paraId="12AF777E" w14:textId="7ACC1CFC" w:rsidR="00BA77BF" w:rsidRPr="00F01347" w:rsidRDefault="00BA77BF">
      <w:pPr>
        <w:pStyle w:val="Inhopg1"/>
        <w:rPr>
          <w:rFonts w:eastAsiaTheme="minorEastAsia"/>
          <w:b w:val="0"/>
          <w:caps w:val="0"/>
          <w:color w:val="auto"/>
          <w:sz w:val="24"/>
          <w:szCs w:val="24"/>
          <w:lang w:val="en-US" w:eastAsia="nl-NL"/>
        </w:rPr>
      </w:pPr>
      <w:r w:rsidRPr="00C77FEA">
        <w:t>9.</w:t>
      </w:r>
      <w:r w:rsidRPr="00F01347">
        <w:rPr>
          <w:rFonts w:eastAsiaTheme="minorEastAsia"/>
          <w:b w:val="0"/>
          <w:caps w:val="0"/>
          <w:color w:val="auto"/>
          <w:sz w:val="24"/>
          <w:szCs w:val="24"/>
          <w:lang w:val="en-US" w:eastAsia="nl-NL"/>
        </w:rPr>
        <w:tab/>
      </w:r>
      <w:r>
        <w:t>Index</w:t>
      </w:r>
      <w:r>
        <w:tab/>
      </w:r>
      <w:r>
        <w:fldChar w:fldCharType="begin"/>
      </w:r>
      <w:r>
        <w:instrText xml:space="preserve"> PAGEREF _Toc117686050 \h </w:instrText>
      </w:r>
      <w:r>
        <w:fldChar w:fldCharType="separate"/>
      </w:r>
      <w:r>
        <w:t>12</w:t>
      </w:r>
      <w:r>
        <w:fldChar w:fldCharType="end"/>
      </w:r>
    </w:p>
    <w:p w14:paraId="06790422" w14:textId="77777777" w:rsidR="00642025" w:rsidRPr="00BA77BF" w:rsidRDefault="000C2857" w:rsidP="00CB7D0F">
      <w:pPr>
        <w:pStyle w:val="Plattetekst"/>
        <w:rPr>
          <w:lang w:val="en-US"/>
          <w:rPrChange w:id="11" w:author="Martijn Ebben" w:date="2022-10-26T14:13:00Z">
            <w:rPr/>
          </w:rPrChange>
        </w:rPr>
      </w:pPr>
      <w:r>
        <w:rPr>
          <w:rFonts w:eastAsia="Times New Roman" w:cs="Times New Roman"/>
          <w:b/>
          <w:noProof/>
          <w:color w:val="00558C" w:themeColor="accent1"/>
          <w:szCs w:val="20"/>
        </w:rPr>
        <w:fldChar w:fldCharType="end"/>
      </w:r>
    </w:p>
    <w:p w14:paraId="6BA04645" w14:textId="77777777" w:rsidR="0078486B" w:rsidRPr="00FC7D19" w:rsidRDefault="002F265A" w:rsidP="00C9558A">
      <w:pPr>
        <w:pStyle w:val="ListofFigures"/>
        <w:rPr>
          <w:lang w:val="nl-NL"/>
          <w:rPrChange w:id="12" w:author="Minsu Jeon" w:date="2022-10-19T11:49:00Z">
            <w:rPr/>
          </w:rPrChange>
        </w:rPr>
      </w:pPr>
      <w:r w:rsidRPr="00FC7D19">
        <w:rPr>
          <w:lang w:val="nl-NL"/>
          <w:rPrChange w:id="13" w:author="Minsu Jeon" w:date="2022-10-19T11:49:00Z">
            <w:rPr/>
          </w:rPrChange>
        </w:rPr>
        <w:t>List of Tables</w:t>
      </w:r>
      <w:r w:rsidR="00176BB8" w:rsidRPr="00FC7D19">
        <w:rPr>
          <w:lang w:val="nl-NL"/>
          <w:rPrChange w:id="14" w:author="Minsu Jeon" w:date="2022-10-19T11:49:00Z">
            <w:rPr/>
          </w:rPrChange>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FC7D19" w:rsidRDefault="00994D97" w:rsidP="00C9558A">
      <w:pPr>
        <w:pStyle w:val="ListofFigures"/>
        <w:rPr>
          <w:lang w:val="nl-NL"/>
          <w:rPrChange w:id="15" w:author="Minsu Jeon" w:date="2022-10-19T11:49:00Z">
            <w:rPr/>
          </w:rPrChange>
        </w:rPr>
      </w:pPr>
      <w:r w:rsidRPr="00FC7D19">
        <w:rPr>
          <w:lang w:val="nl-NL"/>
          <w:rPrChange w:id="16" w:author="Minsu Jeon" w:date="2022-10-19T11:49:00Z">
            <w:rPr/>
          </w:rPrChange>
        </w:rPr>
        <w:t>List of Figures</w:t>
      </w:r>
    </w:p>
    <w:p w14:paraId="498B0C41" w14:textId="77777777" w:rsidR="005E4659" w:rsidRPr="00BD0FFB" w:rsidRDefault="00923B4D" w:rsidP="00CB7D0F">
      <w:pPr>
        <w:pStyle w:val="Platteteks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Lijstmetafbeeldingen"/>
        <w:rPr>
          <w:lang w:val="nl-NL"/>
        </w:rPr>
      </w:pPr>
    </w:p>
    <w:p w14:paraId="26527FFD" w14:textId="77777777" w:rsidR="00790277" w:rsidRPr="00BD0FFB" w:rsidRDefault="00790277" w:rsidP="00462095">
      <w:pPr>
        <w:pStyle w:val="Plattetekst"/>
        <w:rPr>
          <w:lang w:val="nl-NL"/>
        </w:rPr>
        <w:sectPr w:rsidR="00790277" w:rsidRPr="00BD0FFB"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17" w:name="_Toc117686031"/>
      <w:r>
        <w:lastRenderedPageBreak/>
        <w:t>Introduction</w:t>
      </w:r>
      <w:bookmarkEnd w:id="17"/>
    </w:p>
    <w:p w14:paraId="40FED47F" w14:textId="77777777" w:rsidR="003A6A32" w:rsidRDefault="003A6A32" w:rsidP="003A6A32">
      <w:pPr>
        <w:pStyle w:val="Heading1separationline"/>
      </w:pPr>
    </w:p>
    <w:p w14:paraId="0B2AE96D" w14:textId="62559CBF" w:rsidR="00E808AD" w:rsidRDefault="00550051" w:rsidP="00BA1C02">
      <w:pPr>
        <w:pStyle w:val="Plattetekst"/>
      </w:pPr>
      <w:bookmarkStart w:id="18"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77777777"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by referencing existing standards, best practices and other guidance and</w:t>
      </w:r>
      <w:r w:rsidR="00D15FDC">
        <w:t xml:space="preserve"> 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19"/>
      <w:commentRangeStart w:id="20"/>
      <w:r w:rsidR="00EC58E2">
        <w:t xml:space="preserve">available </w:t>
      </w:r>
      <w:r w:rsidR="00B109FC">
        <w:t>standards and best practices</w:t>
      </w:r>
      <w:r w:rsidR="004F3603">
        <w:t>.</w:t>
      </w:r>
      <w:commentRangeEnd w:id="19"/>
      <w:r w:rsidR="006E5AE9">
        <w:rPr>
          <w:rStyle w:val="Verwijzingopmerking"/>
        </w:rPr>
        <w:commentReference w:id="19"/>
      </w:r>
      <w:commentRangeEnd w:id="20"/>
      <w:r w:rsidR="00E93ED1">
        <w:rPr>
          <w:rStyle w:val="Verwijzingopmerking"/>
        </w:rPr>
        <w:commentReference w:id="20"/>
      </w:r>
    </w:p>
    <w:p w14:paraId="6E7372CF" w14:textId="7A33F19D" w:rsidR="00C24ED0" w:rsidRPr="00E93ED1" w:rsidRDefault="00C24ED0" w:rsidP="00DD1D5F">
      <w:pPr>
        <w:pStyle w:val="Kop1"/>
        <w:rPr>
          <w:highlight w:val="yellow"/>
        </w:rPr>
      </w:pPr>
      <w:bookmarkStart w:id="21" w:name="_Toc117686032"/>
      <w:commentRangeStart w:id="22"/>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21"/>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r w:rsidRPr="00E93ED1">
        <w:rPr>
          <w:sz w:val="22"/>
          <w:highlight w:val="yellow"/>
        </w:rPr>
        <w:t>Cyber attack response plan</w:t>
      </w:r>
      <w:commentRangeEnd w:id="22"/>
      <w:r w:rsidR="00962433">
        <w:rPr>
          <w:rStyle w:val="Verwijzingopmerking"/>
        </w:rPr>
        <w:commentReference w:id="22"/>
      </w:r>
    </w:p>
    <w:p w14:paraId="5E0858C6" w14:textId="77777777" w:rsidR="00F45EDF" w:rsidRPr="00F55AD7" w:rsidRDefault="00260BD5" w:rsidP="00F45EDF">
      <w:pPr>
        <w:pStyle w:val="Kop1"/>
      </w:pPr>
      <w:bookmarkStart w:id="23" w:name="_Toc117686033"/>
      <w:r>
        <w:t>available standards</w:t>
      </w:r>
      <w:r w:rsidR="00A22388">
        <w:t xml:space="preserve"> and guidance</w:t>
      </w:r>
      <w:bookmarkEnd w:id="23"/>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Kop2"/>
      </w:pPr>
      <w:bookmarkStart w:id="24" w:name="_Toc117686034"/>
      <w:r>
        <w:t>Generic</w:t>
      </w:r>
      <w:r w:rsidR="00064F80">
        <w:t xml:space="preserve"> / IT</w:t>
      </w:r>
      <w:bookmarkEnd w:id="24"/>
    </w:p>
    <w:p w14:paraId="43F7FD2B" w14:textId="77777777" w:rsidR="005F0617" w:rsidRDefault="005F0617" w:rsidP="005F0617">
      <w:pPr>
        <w:pStyle w:val="Heading2separationline"/>
      </w:pPr>
    </w:p>
    <w:p w14:paraId="1BB83104" w14:textId="2D9D456F" w:rsidR="00E655D2" w:rsidRPr="005F0617" w:rsidRDefault="00E655D2" w:rsidP="00D97A07">
      <w:pPr>
        <w:pStyle w:val="Lijstalinea"/>
        <w:numPr>
          <w:ilvl w:val="0"/>
          <w:numId w:val="21"/>
        </w:numPr>
        <w:rPr>
          <w:sz w:val="22"/>
        </w:rPr>
      </w:pPr>
      <w:commentRangeStart w:id="25"/>
      <w:commentRangeStart w:id="26"/>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25"/>
      <w:r w:rsidR="00C24ED0">
        <w:rPr>
          <w:rStyle w:val="Verwijzingopmerking"/>
        </w:rPr>
        <w:commentReference w:id="25"/>
      </w:r>
      <w:commentRangeEnd w:id="26"/>
      <w:r w:rsidR="00E93ED1">
        <w:rPr>
          <w:rStyle w:val="Verwijzingopmerking"/>
        </w:rPr>
        <w:commentReference w:id="26"/>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jstalinea"/>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jstalinea"/>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Kop2"/>
      </w:pPr>
      <w:bookmarkStart w:id="27" w:name="_Toc117686035"/>
      <w:bookmarkStart w:id="28" w:name="_Toc117686036"/>
      <w:bookmarkEnd w:id="27"/>
      <w:r>
        <w:t>Operational technology (OT)</w:t>
      </w:r>
      <w:bookmarkEnd w:id="28"/>
    </w:p>
    <w:p w14:paraId="774E0893" w14:textId="77777777" w:rsidR="005F0617" w:rsidRDefault="005F0617" w:rsidP="005F0617">
      <w:pPr>
        <w:pStyle w:val="Heading2separationline"/>
      </w:pPr>
    </w:p>
    <w:p w14:paraId="07ABEA10" w14:textId="54083EF1" w:rsidR="00064F80" w:rsidRPr="005F0617" w:rsidRDefault="0056653E" w:rsidP="00D97A07">
      <w:pPr>
        <w:pStyle w:val="Lijstalinea"/>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Kop2"/>
      </w:pPr>
      <w:bookmarkStart w:id="29" w:name="_Toc117686037"/>
      <w:r>
        <w:t>for</w:t>
      </w:r>
      <w:r w:rsidR="005B665E">
        <w:t xml:space="preserve"> </w:t>
      </w:r>
      <w:r w:rsidR="00523F5C">
        <w:t xml:space="preserve">the </w:t>
      </w:r>
      <w:r w:rsidR="005B665E">
        <w:t>maritime domain</w:t>
      </w:r>
      <w:bookmarkEnd w:id="29"/>
    </w:p>
    <w:p w14:paraId="37066089" w14:textId="77777777" w:rsidR="005F0617" w:rsidRDefault="005F0617" w:rsidP="005F0617">
      <w:pPr>
        <w:pStyle w:val="Heading2separationline"/>
      </w:pPr>
    </w:p>
    <w:p w14:paraId="0AB23C84" w14:textId="77777777" w:rsidR="005B665E" w:rsidRPr="00DA0383" w:rsidRDefault="005721EF" w:rsidP="00D97A07">
      <w:pPr>
        <w:pStyle w:val="Lijstalinea"/>
        <w:numPr>
          <w:ilvl w:val="0"/>
          <w:numId w:val="20"/>
        </w:numPr>
        <w:rPr>
          <w:sz w:val="22"/>
        </w:rPr>
      </w:pPr>
      <w:r w:rsidRPr="00DA0383">
        <w:rPr>
          <w:sz w:val="22"/>
        </w:rPr>
        <w:t xml:space="preserve">IMO </w:t>
      </w:r>
      <w:r w:rsidR="00523F5C" w:rsidRPr="00DA0383">
        <w:rPr>
          <w:sz w:val="22"/>
        </w:rPr>
        <w:t xml:space="preserve">MSC-FAL.1/Circ.3: </w:t>
      </w:r>
      <w:r w:rsidRPr="00DA0383">
        <w:rPr>
          <w:sz w:val="22"/>
        </w:rPr>
        <w:t>Guidelines on Mari</w:t>
      </w:r>
      <w:r w:rsidR="003A2A4F" w:rsidRPr="00DA0383">
        <w:rPr>
          <w:sz w:val="22"/>
        </w:rPr>
        <w:t>time Cyber Risk Management</w:t>
      </w:r>
    </w:p>
    <w:p w14:paraId="72C85823" w14:textId="57859D22" w:rsidR="00BD6415" w:rsidRDefault="005C099E" w:rsidP="00D97A07">
      <w:pPr>
        <w:pStyle w:val="Lijstalinea"/>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r w:rsidR="00BD6415" w:rsidRPr="00DA0383">
        <w:rPr>
          <w:sz w:val="22"/>
        </w:rPr>
        <w:t xml:space="preserve"> </w:t>
      </w:r>
    </w:p>
    <w:p w14:paraId="0AEA1BCC" w14:textId="77777777" w:rsidR="003A2A4F" w:rsidRPr="00DA0383" w:rsidRDefault="00523F5C" w:rsidP="00D97A07">
      <w:pPr>
        <w:pStyle w:val="Lijstalinea"/>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jstalinea"/>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18"/>
    <w:p w14:paraId="730B4DD5" w14:textId="77777777" w:rsidR="006C6CBA" w:rsidRPr="006C6CBA" w:rsidRDefault="006C6CBA" w:rsidP="00D97A07">
      <w:pPr>
        <w:pStyle w:val="Lijstalinea"/>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jstalinea"/>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30" w:name="_Toc117686038"/>
      <w:r>
        <w:t>Considerations</w:t>
      </w:r>
      <w:r w:rsidR="000A7644">
        <w:t xml:space="preserve"> for ATON</w:t>
      </w:r>
      <w:bookmarkEnd w:id="30"/>
    </w:p>
    <w:p w14:paraId="00BD4A15" w14:textId="77777777" w:rsidR="001351DE" w:rsidRPr="00F55AD7" w:rsidRDefault="001351DE" w:rsidP="001351DE">
      <w:pPr>
        <w:pStyle w:val="Heading1separationline"/>
      </w:pPr>
    </w:p>
    <w:p w14:paraId="78CFBDE0" w14:textId="7E7AD642"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1" w:author="Martijn Ebben" w:date="2022-10-26T14:11:00Z">
        <w:r w:rsidR="00BA77BF">
          <w:rPr>
            <w:highlight w:val="yellow"/>
          </w:rPr>
          <w:t>s</w:t>
        </w:r>
      </w:ins>
      <w:r w:rsidRPr="004E3B74">
        <w:rPr>
          <w:highlight w:val="yellow"/>
        </w:rPr>
        <w:t xml:space="preserve"> to review, comment and amend</w:t>
      </w:r>
    </w:p>
    <w:p w14:paraId="54B427B2" w14:textId="77777777" w:rsidR="002B59A9" w:rsidRPr="002B59A9" w:rsidRDefault="002B59A9" w:rsidP="002B59A9">
      <w:pPr>
        <w:pStyle w:val="Geenafstand"/>
        <w:rPr>
          <w:sz w:val="22"/>
        </w:rPr>
      </w:pPr>
    </w:p>
    <w:p w14:paraId="1E63BDA5" w14:textId="77777777" w:rsidR="00041C02" w:rsidRDefault="00041C02" w:rsidP="00D97A07">
      <w:pPr>
        <w:pStyle w:val="Geenafstand"/>
        <w:numPr>
          <w:ilvl w:val="0"/>
          <w:numId w:val="25"/>
        </w:numPr>
        <w:rPr>
          <w:sz w:val="22"/>
          <w:lang w:val="en-US"/>
        </w:rPr>
      </w:pPr>
      <w:r>
        <w:rPr>
          <w:sz w:val="22"/>
          <w:lang w:val="en-US"/>
        </w:rPr>
        <w:t>Physical ATON – Physical hardware – Data representing the signal – match required – transmission – fidelity – reproduction – redistribute (ECDIS etc)</w:t>
      </w:r>
    </w:p>
    <w:p w14:paraId="736F1E95" w14:textId="77777777" w:rsidR="00041C02" w:rsidRDefault="00041C02" w:rsidP="00D97A07">
      <w:pPr>
        <w:pStyle w:val="Geenafstand"/>
        <w:numPr>
          <w:ilvl w:val="0"/>
          <w:numId w:val="24"/>
        </w:numPr>
        <w:rPr>
          <w:sz w:val="22"/>
          <w:lang w:val="en-US"/>
        </w:rPr>
      </w:pPr>
      <w:r>
        <w:rPr>
          <w:sz w:val="22"/>
          <w:lang w:val="en-US"/>
        </w:rPr>
        <w:t>Is it a valid ATON? How to guarantee and verify that?</w:t>
      </w:r>
    </w:p>
    <w:p w14:paraId="08F52A73" w14:textId="77777777" w:rsidR="00041C02" w:rsidRDefault="00041C02" w:rsidP="00D97A07">
      <w:pPr>
        <w:pStyle w:val="Geenafstand"/>
        <w:numPr>
          <w:ilvl w:val="0"/>
          <w:numId w:val="24"/>
        </w:numPr>
        <w:rPr>
          <w:sz w:val="22"/>
          <w:lang w:val="en-US"/>
        </w:rPr>
      </w:pPr>
      <w:r>
        <w:rPr>
          <w:sz w:val="22"/>
          <w:lang w:val="en-US"/>
        </w:rPr>
        <w:t>Integrity of the ATON, its beheviour (light signal, placement etc)  and its data</w:t>
      </w:r>
    </w:p>
    <w:p w14:paraId="406A3C0B" w14:textId="77777777" w:rsidR="00041C02" w:rsidRPr="00461B26" w:rsidRDefault="00041C02" w:rsidP="00D97A07">
      <w:pPr>
        <w:pStyle w:val="Geenafstand"/>
        <w:numPr>
          <w:ilvl w:val="0"/>
          <w:numId w:val="24"/>
        </w:numPr>
        <w:rPr>
          <w:sz w:val="22"/>
          <w:lang w:val="en-US"/>
        </w:rPr>
      </w:pPr>
      <w:r>
        <w:rPr>
          <w:sz w:val="22"/>
          <w:lang w:val="en-US"/>
        </w:rPr>
        <w:t>AIS / virtual ATON – signal integrity and authenticated</w:t>
      </w:r>
    </w:p>
    <w:p w14:paraId="468E49AA" w14:textId="77777777" w:rsidR="00041C02" w:rsidRDefault="00041C02" w:rsidP="00041C02">
      <w:pPr>
        <w:pStyle w:val="Geenafstand"/>
        <w:rPr>
          <w:sz w:val="22"/>
          <w:lang w:val="en-US"/>
        </w:rPr>
      </w:pPr>
    </w:p>
    <w:p w14:paraId="5BACC62A" w14:textId="77777777" w:rsidR="00041C02" w:rsidRDefault="00041C02" w:rsidP="00041C02">
      <w:pPr>
        <w:pStyle w:val="Geenafstand"/>
        <w:rPr>
          <w:sz w:val="22"/>
          <w:lang w:val="en-US"/>
        </w:rPr>
      </w:pPr>
      <w:r>
        <w:rPr>
          <w:sz w:val="22"/>
          <w:lang w:val="en-US"/>
        </w:rPr>
        <w:t xml:space="preserve">ATON Administrations must ensure the integrity of their signals, and provide mariners a way thought which to verify the authenticity of the signals.  ATON, systems used to conduct maintenance, maintain and transmit MSI related to ATON should </w:t>
      </w:r>
      <w:r w:rsidRPr="0004102C">
        <w:rPr>
          <w:sz w:val="22"/>
          <w:lang w:val="en-US"/>
        </w:rPr>
        <w:t xml:space="preserve">use cyber-secure electronics. </w:t>
      </w:r>
      <w:r>
        <w:rPr>
          <w:sz w:val="22"/>
          <w:lang w:val="en-US"/>
        </w:rPr>
        <w:t xml:space="preserve"> One approach to this would be to </w:t>
      </w:r>
      <w:r w:rsidRPr="0004102C">
        <w:rPr>
          <w:sz w:val="22"/>
          <w:lang w:val="en-US"/>
        </w:rPr>
        <w:t>update appropriate IALA docs to incorporate existing cyber-security standards, protoc</w:t>
      </w:r>
      <w:r>
        <w:rPr>
          <w:sz w:val="22"/>
          <w:lang w:val="en-US"/>
        </w:rPr>
        <w:t>ols and best practices (i.e., C</w:t>
      </w:r>
      <w:r w:rsidRPr="0004102C">
        <w:rPr>
          <w:sz w:val="22"/>
          <w:lang w:val="en-US"/>
        </w:rPr>
        <w:t>I</w:t>
      </w:r>
      <w:r>
        <w:rPr>
          <w:sz w:val="22"/>
          <w:lang w:val="en-US"/>
        </w:rPr>
        <w:t>R</w:t>
      </w:r>
      <w:r w:rsidRPr="0004102C">
        <w:rPr>
          <w:sz w:val="22"/>
          <w:lang w:val="en-US"/>
        </w:rPr>
        <w:t>M's, BIMCO's, IMO's.</w:t>
      </w:r>
      <w:r>
        <w:rPr>
          <w:sz w:val="22"/>
          <w:lang w:val="en-US"/>
        </w:rPr>
        <w:t>)</w:t>
      </w:r>
    </w:p>
    <w:p w14:paraId="0E3B1712" w14:textId="77777777" w:rsidR="00041C02" w:rsidRDefault="00041C02" w:rsidP="00041C02">
      <w:pPr>
        <w:pStyle w:val="Geenafstand"/>
        <w:rPr>
          <w:sz w:val="22"/>
          <w:lang w:val="en-US"/>
        </w:rPr>
      </w:pPr>
    </w:p>
    <w:p w14:paraId="0BF0D0E7" w14:textId="77777777" w:rsidR="00041C02" w:rsidRDefault="00041C02" w:rsidP="00041C02">
      <w:pPr>
        <w:pStyle w:val="Geenafstand"/>
        <w:rPr>
          <w:sz w:val="22"/>
          <w:lang w:val="en-US"/>
        </w:rPr>
      </w:pPr>
      <w:r>
        <w:rPr>
          <w:sz w:val="22"/>
          <w:lang w:val="en-US"/>
        </w:rPr>
        <w:t xml:space="preserve">Legacy ATON signals (buoys and beacons) seemingly have few cyber vulnerabilities.   </w:t>
      </w:r>
      <w:r w:rsidRPr="0004102C">
        <w:rPr>
          <w:sz w:val="22"/>
          <w:lang w:val="en-US"/>
        </w:rPr>
        <w:t xml:space="preserve">A physical </w:t>
      </w:r>
      <w:r>
        <w:rPr>
          <w:sz w:val="22"/>
          <w:lang w:val="en-US"/>
        </w:rPr>
        <w:t>ATON</w:t>
      </w:r>
      <w:r w:rsidRPr="0004102C">
        <w:rPr>
          <w:sz w:val="22"/>
          <w:lang w:val="en-US"/>
        </w:rPr>
        <w:t xml:space="preserve"> without Bluetooth/RF remote programing that requires manual programing</w:t>
      </w:r>
      <w:r>
        <w:rPr>
          <w:sz w:val="22"/>
          <w:lang w:val="en-US"/>
        </w:rPr>
        <w:t xml:space="preserve"> is seemingly cyber secure.   However, ATON signals have corresponding data used to manage and maintain them as well as inform the mariner about them through hydrographic and Maritime Safety Information products.   </w:t>
      </w:r>
    </w:p>
    <w:p w14:paraId="308AECB6" w14:textId="77777777" w:rsidR="00041C02" w:rsidRDefault="00041C02" w:rsidP="00041C02">
      <w:pPr>
        <w:pStyle w:val="Geenafstand"/>
        <w:rPr>
          <w:sz w:val="22"/>
          <w:lang w:val="en-US"/>
        </w:rPr>
      </w:pPr>
    </w:p>
    <w:p w14:paraId="5CA7BDD5" w14:textId="77777777" w:rsidR="00041C02" w:rsidRDefault="00041C02" w:rsidP="00D97A07">
      <w:pPr>
        <w:pStyle w:val="Geenafstand"/>
        <w:numPr>
          <w:ilvl w:val="0"/>
          <w:numId w:val="26"/>
        </w:numPr>
        <w:rPr>
          <w:sz w:val="22"/>
          <w:lang w:val="en-US"/>
        </w:rPr>
      </w:pPr>
      <w:r>
        <w:rPr>
          <w:sz w:val="22"/>
          <w:lang w:val="en-US"/>
        </w:rPr>
        <w:t xml:space="preserve">Many lanterns use RF programming and can be accessed using a universal TV remote.  More modern lanterns may use Bluetooth technology providing another access point and potential satellite connectivity.   </w:t>
      </w:r>
    </w:p>
    <w:p w14:paraId="2A2A8BAB" w14:textId="77777777" w:rsidR="00041C02" w:rsidRDefault="00041C02" w:rsidP="00041C02">
      <w:pPr>
        <w:pStyle w:val="Geenafstand"/>
        <w:rPr>
          <w:sz w:val="22"/>
          <w:lang w:val="en-US"/>
        </w:rPr>
      </w:pPr>
    </w:p>
    <w:p w14:paraId="3D3CD931" w14:textId="77777777" w:rsidR="00041C02" w:rsidRDefault="00041C02" w:rsidP="00D97A07">
      <w:pPr>
        <w:pStyle w:val="Geenafstand"/>
        <w:numPr>
          <w:ilvl w:val="0"/>
          <w:numId w:val="26"/>
        </w:numPr>
        <w:rPr>
          <w:sz w:val="22"/>
          <w:lang w:val="en-US"/>
        </w:rPr>
      </w:pPr>
      <w:r>
        <w:rPr>
          <w:sz w:val="22"/>
          <w:lang w:val="en-US"/>
        </w:rPr>
        <w:t>Aside from the physical ATON itself ATON</w:t>
      </w:r>
      <w:r w:rsidRPr="008554DE">
        <w:rPr>
          <w:sz w:val="22"/>
          <w:lang w:val="en-US"/>
        </w:rPr>
        <w:t xml:space="preserve"> positioning systems</w:t>
      </w:r>
      <w:r>
        <w:rPr>
          <w:sz w:val="22"/>
          <w:lang w:val="en-US"/>
        </w:rPr>
        <w:t xml:space="preserve"> may be connected to networks and internet and may double as OT/IT. ATON Administration manage </w:t>
      </w:r>
      <w:r w:rsidRPr="008554DE">
        <w:rPr>
          <w:sz w:val="22"/>
          <w:lang w:val="en-US"/>
        </w:rPr>
        <w:t xml:space="preserve">massive </w:t>
      </w:r>
      <w:r>
        <w:rPr>
          <w:sz w:val="22"/>
          <w:lang w:val="en-US"/>
        </w:rPr>
        <w:t xml:space="preserve">amounts of critical data related to the status and maintenance of the ATON.  </w:t>
      </w:r>
    </w:p>
    <w:p w14:paraId="6264FDDF" w14:textId="77777777" w:rsidR="00041C02" w:rsidRDefault="00041C02" w:rsidP="00041C02">
      <w:pPr>
        <w:pStyle w:val="Lijstalinea"/>
        <w:rPr>
          <w:sz w:val="22"/>
          <w:lang w:val="en-US"/>
        </w:rPr>
      </w:pPr>
    </w:p>
    <w:p w14:paraId="576C4261" w14:textId="77777777" w:rsidR="00041C02" w:rsidRDefault="00041C02" w:rsidP="00D97A07">
      <w:pPr>
        <w:pStyle w:val="Geenafstand"/>
        <w:numPr>
          <w:ilvl w:val="0"/>
          <w:numId w:val="26"/>
        </w:numPr>
        <w:rPr>
          <w:sz w:val="22"/>
          <w:lang w:val="en-US"/>
        </w:rPr>
      </w:pPr>
      <w:r>
        <w:rPr>
          <w:sz w:val="22"/>
          <w:lang w:val="en-US"/>
        </w:rPr>
        <w:t xml:space="preserve"> Administrations which provide virtual and synthetic AIS-ATON signals may do so from network/internet connected base stations.   AIS-ATON signals are under significant additional threat of spoofing.   </w:t>
      </w:r>
    </w:p>
    <w:p w14:paraId="6F3B726E" w14:textId="77777777" w:rsidR="00041C02" w:rsidRDefault="00041C02" w:rsidP="00041C02">
      <w:pPr>
        <w:pStyle w:val="Geenafstand"/>
        <w:rPr>
          <w:sz w:val="22"/>
          <w:lang w:val="en-US"/>
        </w:rPr>
      </w:pPr>
    </w:p>
    <w:p w14:paraId="56A1D514" w14:textId="77777777" w:rsidR="00041C02" w:rsidRPr="00EB21E6" w:rsidRDefault="00041C02" w:rsidP="00041C02">
      <w:pPr>
        <w:pStyle w:val="Geenafstand"/>
        <w:rPr>
          <w:i/>
          <w:sz w:val="22"/>
          <w:lang w:val="en-US"/>
        </w:rPr>
      </w:pPr>
      <w:r w:rsidRPr="00EB21E6">
        <w:rPr>
          <w:i/>
          <w:sz w:val="22"/>
          <w:lang w:val="en-US"/>
        </w:rPr>
        <w:t>As discussed by Jens Ohle during IALA Cyber Security 2021 Workshop</w:t>
      </w:r>
    </w:p>
    <w:p w14:paraId="1978487E" w14:textId="77777777" w:rsidR="00041C02" w:rsidRPr="00EB21E6" w:rsidRDefault="00041C02" w:rsidP="00041C02">
      <w:pPr>
        <w:pStyle w:val="Geenafstand"/>
        <w:rPr>
          <w:i/>
          <w:sz w:val="22"/>
          <w:lang w:val="en-US"/>
        </w:rPr>
      </w:pPr>
      <w:r w:rsidRPr="00EB21E6">
        <w:rPr>
          <w:i/>
          <w:sz w:val="22"/>
          <w:lang w:val="en-US"/>
        </w:rPr>
        <w:t xml:space="preserve">Excerpt from Report on Cyber Security Workshop 2021: Cyber security for </w:t>
      </w:r>
      <w:r>
        <w:rPr>
          <w:i/>
          <w:sz w:val="22"/>
          <w:lang w:val="en-US"/>
        </w:rPr>
        <w:t>ATON</w:t>
      </w:r>
      <w:r w:rsidRPr="00EB21E6">
        <w:rPr>
          <w:i/>
          <w:sz w:val="22"/>
          <w:lang w:val="en-US"/>
        </w:rPr>
        <w:t>, Jens Ohle – Sealite</w:t>
      </w:r>
    </w:p>
    <w:p w14:paraId="3681D6A7" w14:textId="77777777" w:rsidR="00041C02" w:rsidRDefault="00041C02" w:rsidP="00041C02">
      <w:pPr>
        <w:pStyle w:val="Geenafstand"/>
        <w:rPr>
          <w:sz w:val="22"/>
          <w:lang w:val="en-US"/>
        </w:rPr>
      </w:pPr>
      <w:r>
        <w:rPr>
          <w:sz w:val="22"/>
          <w:lang w:val="en-US"/>
        </w:rPr>
        <w:t>The h</w:t>
      </w:r>
      <w:r w:rsidRPr="00E12B46">
        <w:rPr>
          <w:sz w:val="22"/>
          <w:lang w:val="en-US"/>
        </w:rPr>
        <w:t xml:space="preserve">istorical </w:t>
      </w:r>
      <w:r>
        <w:rPr>
          <w:sz w:val="22"/>
          <w:lang w:val="en-US"/>
        </w:rPr>
        <w:t>d</w:t>
      </w:r>
      <w:r w:rsidRPr="00E12B46">
        <w:rPr>
          <w:sz w:val="22"/>
          <w:lang w:val="en-US"/>
        </w:rPr>
        <w:t xml:space="preserve">evelopment of </w:t>
      </w:r>
      <w:r>
        <w:rPr>
          <w:sz w:val="22"/>
          <w:lang w:val="en-US"/>
        </w:rPr>
        <w:t>ATON</w:t>
      </w:r>
      <w:r w:rsidRPr="00E12B46">
        <w:rPr>
          <w:sz w:val="22"/>
          <w:lang w:val="en-US"/>
        </w:rPr>
        <w:t xml:space="preserve"> monitoring </w:t>
      </w:r>
      <w:r>
        <w:rPr>
          <w:sz w:val="22"/>
          <w:lang w:val="en-US"/>
        </w:rPr>
        <w:t xml:space="preserve">began with </w:t>
      </w:r>
      <w:r w:rsidRPr="00E12B46">
        <w:rPr>
          <w:sz w:val="22"/>
          <w:lang w:val="en-US"/>
        </w:rPr>
        <w:t>human observation</w:t>
      </w:r>
      <w:r>
        <w:rPr>
          <w:sz w:val="22"/>
          <w:lang w:val="en-US"/>
        </w:rPr>
        <w:t xml:space="preserve">, moved to a connected but closed </w:t>
      </w:r>
      <w:r w:rsidRPr="00E12B46">
        <w:rPr>
          <w:sz w:val="22"/>
          <w:lang w:val="en-US"/>
        </w:rPr>
        <w:t>solution</w:t>
      </w:r>
      <w:r>
        <w:rPr>
          <w:sz w:val="22"/>
          <w:lang w:val="en-US"/>
        </w:rPr>
        <w:t xml:space="preserve">, and now expanded to a  </w:t>
      </w:r>
      <w:r w:rsidRPr="00E12B46">
        <w:rPr>
          <w:sz w:val="22"/>
          <w:lang w:val="en-US"/>
        </w:rPr>
        <w:t>convergence on IT and OT technology</w:t>
      </w:r>
      <w:r>
        <w:rPr>
          <w:sz w:val="22"/>
          <w:lang w:val="en-US"/>
        </w:rPr>
        <w:t xml:space="preserve"> &amp; IoT enabling satellite monitoring from anywhere in the world.  </w:t>
      </w:r>
      <w:r w:rsidRPr="00E12B46">
        <w:rPr>
          <w:sz w:val="22"/>
          <w:lang w:val="en-US"/>
        </w:rPr>
        <w:t xml:space="preserve"> </w:t>
      </w:r>
      <w:r>
        <w:rPr>
          <w:sz w:val="22"/>
          <w:lang w:val="en-US"/>
        </w:rPr>
        <w:t>The</w:t>
      </w:r>
      <w:r w:rsidRPr="00E12B46">
        <w:rPr>
          <w:sz w:val="22"/>
          <w:lang w:val="en-US"/>
        </w:rPr>
        <w:t xml:space="preserve"> </w:t>
      </w:r>
      <w:r>
        <w:rPr>
          <w:sz w:val="22"/>
          <w:lang w:val="en-US"/>
        </w:rPr>
        <w:t>use of these developing</w:t>
      </w:r>
      <w:r w:rsidRPr="00E12B46">
        <w:rPr>
          <w:sz w:val="22"/>
          <w:lang w:val="en-US"/>
        </w:rPr>
        <w:t xml:space="preserve"> technol</w:t>
      </w:r>
      <w:r>
        <w:rPr>
          <w:sz w:val="22"/>
          <w:lang w:val="en-US"/>
        </w:rPr>
        <w:t>ogies has</w:t>
      </w:r>
      <w:r w:rsidRPr="00E12B46">
        <w:rPr>
          <w:sz w:val="22"/>
          <w:lang w:val="en-US"/>
        </w:rPr>
        <w:t xml:space="preserve"> </w:t>
      </w:r>
      <w:r>
        <w:rPr>
          <w:sz w:val="22"/>
          <w:lang w:val="en-US"/>
        </w:rPr>
        <w:t>been fueled by ATON</w:t>
      </w:r>
      <w:r w:rsidRPr="00E12B46">
        <w:rPr>
          <w:sz w:val="22"/>
          <w:lang w:val="en-US"/>
        </w:rPr>
        <w:t xml:space="preserve"> operator or manager</w:t>
      </w:r>
      <w:r>
        <w:rPr>
          <w:sz w:val="22"/>
          <w:lang w:val="en-US"/>
        </w:rPr>
        <w:t>’s desire for</w:t>
      </w:r>
      <w:r w:rsidRPr="00E12B46">
        <w:rPr>
          <w:sz w:val="22"/>
          <w:lang w:val="en-US"/>
        </w:rPr>
        <w:t xml:space="preserve"> remote and reliable monitoring, reduce</w:t>
      </w:r>
      <w:r>
        <w:rPr>
          <w:sz w:val="22"/>
          <w:lang w:val="en-US"/>
        </w:rPr>
        <w:t>d</w:t>
      </w:r>
      <w:r w:rsidRPr="00E12B46">
        <w:rPr>
          <w:sz w:val="22"/>
          <w:lang w:val="en-US"/>
        </w:rPr>
        <w:t xml:space="preserve"> </w:t>
      </w:r>
      <w:r>
        <w:rPr>
          <w:sz w:val="22"/>
          <w:lang w:val="en-US"/>
        </w:rPr>
        <w:t xml:space="preserve">preventative </w:t>
      </w:r>
      <w:r w:rsidRPr="00E12B46">
        <w:rPr>
          <w:sz w:val="22"/>
          <w:lang w:val="en-US"/>
        </w:rPr>
        <w:t xml:space="preserve">maintenance and </w:t>
      </w:r>
      <w:r>
        <w:rPr>
          <w:sz w:val="22"/>
          <w:lang w:val="en-US"/>
        </w:rPr>
        <w:t xml:space="preserve">aid </w:t>
      </w:r>
      <w:r w:rsidRPr="00E12B46">
        <w:rPr>
          <w:sz w:val="22"/>
          <w:lang w:val="en-US"/>
        </w:rPr>
        <w:t xml:space="preserve">availability targets. </w:t>
      </w:r>
    </w:p>
    <w:p w14:paraId="2E148615" w14:textId="77777777" w:rsidR="00041C02" w:rsidRDefault="00041C02" w:rsidP="00041C02">
      <w:pPr>
        <w:pStyle w:val="Geenafstand"/>
        <w:rPr>
          <w:sz w:val="22"/>
          <w:lang w:val="en-US"/>
        </w:rPr>
      </w:pPr>
    </w:p>
    <w:p w14:paraId="64689D0F" w14:textId="77777777" w:rsidR="00041C02" w:rsidRDefault="00041C02" w:rsidP="00041C02">
      <w:pPr>
        <w:pStyle w:val="Geenafstand"/>
        <w:rPr>
          <w:sz w:val="22"/>
          <w:lang w:val="en-US"/>
        </w:rPr>
      </w:pPr>
      <w:r w:rsidRPr="00E12B46">
        <w:rPr>
          <w:sz w:val="22"/>
          <w:lang w:val="en-US"/>
        </w:rPr>
        <w:t xml:space="preserve">The technology used for data transfer is subject to </w:t>
      </w:r>
      <w:r>
        <w:rPr>
          <w:sz w:val="22"/>
          <w:lang w:val="en-US"/>
        </w:rPr>
        <w:t>cyber</w:t>
      </w:r>
      <w:r w:rsidRPr="00E12B46">
        <w:rPr>
          <w:sz w:val="22"/>
          <w:lang w:val="en-US"/>
        </w:rPr>
        <w:t xml:space="preserve"> threat: GSM, Bl</w:t>
      </w:r>
      <w:r>
        <w:rPr>
          <w:sz w:val="22"/>
          <w:lang w:val="en-US"/>
        </w:rPr>
        <w:t>uetooth, PSTN, Wi-Fi, TCP, RF and</w:t>
      </w:r>
      <w:r w:rsidRPr="00E12B46">
        <w:rPr>
          <w:sz w:val="22"/>
          <w:lang w:val="en-US"/>
        </w:rPr>
        <w:t xml:space="preserve"> different ways of data</w:t>
      </w:r>
      <w:r>
        <w:rPr>
          <w:sz w:val="22"/>
          <w:lang w:val="en-US"/>
        </w:rPr>
        <w:t xml:space="preserve"> (and signal)</w:t>
      </w:r>
      <w:r w:rsidRPr="00E12B46">
        <w:rPr>
          <w:sz w:val="22"/>
          <w:lang w:val="en-US"/>
        </w:rPr>
        <w:t xml:space="preserve"> cor</w:t>
      </w:r>
      <w:r>
        <w:rPr>
          <w:sz w:val="22"/>
          <w:lang w:val="en-US"/>
        </w:rPr>
        <w:t xml:space="preserve">ruption. </w:t>
      </w:r>
      <w:commentRangeStart w:id="32"/>
      <w:commentRangeStart w:id="33"/>
      <w:r>
        <w:rPr>
          <w:sz w:val="22"/>
          <w:lang w:val="en-US"/>
        </w:rPr>
        <w:t>E</w:t>
      </w:r>
      <w:r w:rsidRPr="00E12B46">
        <w:rPr>
          <w:sz w:val="22"/>
          <w:lang w:val="en-US"/>
        </w:rPr>
        <w:t xml:space="preserve">ncryption </w:t>
      </w:r>
      <w:commentRangeEnd w:id="32"/>
      <w:r w:rsidR="00975F95">
        <w:rPr>
          <w:rStyle w:val="Verwijzingopmerking"/>
        </w:rPr>
        <w:commentReference w:id="32"/>
      </w:r>
      <w:commentRangeEnd w:id="33"/>
      <w:r w:rsidR="005C099E">
        <w:rPr>
          <w:rStyle w:val="Verwijzingopmerking"/>
        </w:rPr>
        <w:commentReference w:id="33"/>
      </w:r>
      <w:r w:rsidRPr="00E12B46">
        <w:rPr>
          <w:sz w:val="22"/>
          <w:lang w:val="en-US"/>
        </w:rPr>
        <w:t xml:space="preserve">is therefore needed to keep the risk of </w:t>
      </w:r>
      <w:r>
        <w:rPr>
          <w:sz w:val="22"/>
          <w:lang w:val="en-US"/>
        </w:rPr>
        <w:t>ATON</w:t>
      </w:r>
      <w:r w:rsidRPr="00E12B46">
        <w:rPr>
          <w:sz w:val="22"/>
          <w:lang w:val="en-US"/>
        </w:rPr>
        <w:t xml:space="preserve"> operations as low as possible. Another risk to </w:t>
      </w:r>
      <w:r>
        <w:rPr>
          <w:sz w:val="22"/>
          <w:lang w:val="en-US"/>
        </w:rPr>
        <w:t>ATON</w:t>
      </w:r>
      <w:r w:rsidRPr="00E12B46">
        <w:rPr>
          <w:sz w:val="22"/>
          <w:lang w:val="en-US"/>
        </w:rPr>
        <w: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w:t>
      </w:r>
      <w:r w:rsidRPr="00E12B46">
        <w:rPr>
          <w:sz w:val="22"/>
          <w:lang w:val="en-US"/>
        </w:rPr>
        <w:lastRenderedPageBreak/>
        <w:t>good procedures could be to conduct penetration testing not only for system validation, but continuously, maintain backup and restore management and finally to start by forming a written IT cybersecurity policy for risk mitigation.</w:t>
      </w:r>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34" w:name="_Toc117686039"/>
      <w:r>
        <w:t>Considerations for Maritime services in the context of e-navigation</w:t>
      </w:r>
      <w:bookmarkEnd w:id="34"/>
    </w:p>
    <w:p w14:paraId="5B5DC289" w14:textId="77777777" w:rsidR="00CD7F7E" w:rsidRPr="00F55AD7" w:rsidRDefault="00CD7F7E" w:rsidP="00CD7F7E">
      <w:pPr>
        <w:pStyle w:val="Heading1separationline"/>
      </w:pPr>
    </w:p>
    <w:p w14:paraId="36FCF7DB" w14:textId="7F1D541B"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5" w:author="Martijn Ebben" w:date="2022-10-26T14:12:00Z">
        <w:r w:rsidR="00BA77BF">
          <w:rPr>
            <w:highlight w:val="yellow"/>
          </w:rPr>
          <w:t>s</w:t>
        </w:r>
      </w:ins>
      <w:r w:rsidRPr="004E3B74">
        <w:rPr>
          <w:highlight w:val="yellow"/>
        </w:rPr>
        <w:t xml:space="preserve"> to review, comment and amend</w:t>
      </w:r>
    </w:p>
    <w:p w14:paraId="21BD7097" w14:textId="77777777" w:rsidR="006B5D72" w:rsidRPr="006B5D72" w:rsidRDefault="006B5D72" w:rsidP="00D97A07">
      <w:pPr>
        <w:pStyle w:val="Lijstalinea"/>
        <w:numPr>
          <w:ilvl w:val="0"/>
          <w:numId w:val="27"/>
        </w:numPr>
        <w:spacing w:after="160" w:line="259" w:lineRule="auto"/>
        <w:rPr>
          <w:sz w:val="22"/>
        </w:rPr>
      </w:pPr>
      <w:r w:rsidRPr="006B5D72">
        <w:rPr>
          <w:sz w:val="22"/>
        </w:rPr>
        <w:t>Problems emerging from trust: Different Stakeholders want to share different types of data, but need to make sure the other parties transmitting/receiving data can be trusted</w:t>
      </w:r>
    </w:p>
    <w:p w14:paraId="7B951723" w14:textId="77777777" w:rsidR="006B5D72" w:rsidRPr="006B5D72" w:rsidRDefault="006B5D72" w:rsidP="00D97A07">
      <w:pPr>
        <w:pStyle w:val="Lijstalinea"/>
        <w:numPr>
          <w:ilvl w:val="1"/>
          <w:numId w:val="27"/>
        </w:numPr>
        <w:spacing w:after="160" w:line="259" w:lineRule="auto"/>
        <w:rPr>
          <w:sz w:val="22"/>
        </w:rPr>
      </w:pPr>
      <w:r w:rsidRPr="006B5D72">
        <w:rPr>
          <w:sz w:val="22"/>
        </w:rPr>
        <w:t>No central point of trust / world-</w:t>
      </w:r>
      <w:commentRangeStart w:id="36"/>
      <w:commentRangeStart w:id="37"/>
      <w:r w:rsidRPr="006B5D72">
        <w:rPr>
          <w:sz w:val="22"/>
        </w:rPr>
        <w:t xml:space="preserve">wide </w:t>
      </w:r>
      <w:commentRangeEnd w:id="36"/>
      <w:r w:rsidR="00642CC8">
        <w:rPr>
          <w:rStyle w:val="Verwijzingopmerking"/>
        </w:rPr>
        <w:commentReference w:id="36"/>
      </w:r>
      <w:commentRangeEnd w:id="37"/>
      <w:r w:rsidR="00962433">
        <w:rPr>
          <w:rStyle w:val="Verwijzingopmerking"/>
        </w:rPr>
        <w:commentReference w:id="37"/>
      </w:r>
    </w:p>
    <w:p w14:paraId="21A58218" w14:textId="77777777" w:rsidR="006B5D72" w:rsidRPr="006B5D72" w:rsidRDefault="006B5D72" w:rsidP="00D97A07">
      <w:pPr>
        <w:pStyle w:val="Lijstalinea"/>
        <w:numPr>
          <w:ilvl w:val="1"/>
          <w:numId w:val="27"/>
        </w:numPr>
        <w:spacing w:after="160" w:line="259" w:lineRule="auto"/>
        <w:rPr>
          <w:sz w:val="22"/>
        </w:rPr>
      </w:pPr>
      <w:r w:rsidRPr="006B5D72">
        <w:rPr>
          <w:sz w:val="22"/>
        </w:rPr>
        <w:t>Authenticity of Messages</w:t>
      </w:r>
    </w:p>
    <w:p w14:paraId="657C873E"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Identity Management: Establishing PKI </w:t>
      </w:r>
    </w:p>
    <w:p w14:paraId="755D3C06" w14:textId="77777777" w:rsidR="006B5D72" w:rsidRPr="006B5D72" w:rsidRDefault="006B5D72" w:rsidP="00D97A07">
      <w:pPr>
        <w:pStyle w:val="Lijstalinea"/>
        <w:numPr>
          <w:ilvl w:val="1"/>
          <w:numId w:val="27"/>
        </w:numPr>
        <w:spacing w:after="160" w:line="259" w:lineRule="auto"/>
        <w:rPr>
          <w:sz w:val="22"/>
        </w:rPr>
      </w:pPr>
      <w:r w:rsidRPr="006B5D72">
        <w:rPr>
          <w:sz w:val="22"/>
        </w:rPr>
        <w:t>Modelling complex trust relations: A dataset may be issued by a local authority, be forwarded to a coordinating authority, and then distributed to a mariner by a distribution service. Who needs to trust whom, how can it be modelled securely? -&gt; verify chain of trust</w:t>
      </w:r>
    </w:p>
    <w:p w14:paraId="14D49E9B" w14:textId="77777777" w:rsidR="006B5D72" w:rsidRPr="006B5D72" w:rsidRDefault="006B5D72" w:rsidP="00D97A07">
      <w:pPr>
        <w:pStyle w:val="Lijstalinea"/>
        <w:numPr>
          <w:ilvl w:val="0"/>
          <w:numId w:val="27"/>
        </w:numPr>
        <w:spacing w:after="160" w:line="259" w:lineRule="auto"/>
        <w:rPr>
          <w:sz w:val="22"/>
        </w:rPr>
      </w:pPr>
      <w:r w:rsidRPr="006B5D72">
        <w:rPr>
          <w:sz w:val="22"/>
        </w:rPr>
        <w:t>Communication Channels</w:t>
      </w:r>
    </w:p>
    <w:p w14:paraId="3BD54D7E" w14:textId="77777777" w:rsidR="006B5D72" w:rsidRPr="006B5D72" w:rsidRDefault="006B5D72" w:rsidP="00D97A07">
      <w:pPr>
        <w:pStyle w:val="Lijstalinea"/>
        <w:numPr>
          <w:ilvl w:val="1"/>
          <w:numId w:val="27"/>
        </w:numPr>
        <w:spacing w:after="160" w:line="259" w:lineRule="auto"/>
        <w:rPr>
          <w:sz w:val="22"/>
        </w:rPr>
      </w:pPr>
      <w:r w:rsidRPr="006B5D72">
        <w:rPr>
          <w:sz w:val="22"/>
        </w:rPr>
        <w:t>Security of communication channels (dealing with insecure channels like AIS, VDES, NAVTEX, …)</w:t>
      </w:r>
    </w:p>
    <w:p w14:paraId="010AA28F" w14:textId="77777777" w:rsidR="006B5D72" w:rsidRPr="006B5D72" w:rsidRDefault="006B5D72" w:rsidP="00D97A07">
      <w:pPr>
        <w:pStyle w:val="Lijstalinea"/>
        <w:numPr>
          <w:ilvl w:val="1"/>
          <w:numId w:val="27"/>
        </w:numPr>
        <w:spacing w:after="160" w:line="259" w:lineRule="auto"/>
        <w:rPr>
          <w:sz w:val="22"/>
        </w:rPr>
      </w:pPr>
      <w:r w:rsidRPr="006B5D72">
        <w:rPr>
          <w:sz w:val="22"/>
        </w:rPr>
        <w:t>Availability: Interrupted connection, network not available, data loss, …</w:t>
      </w:r>
    </w:p>
    <w:p w14:paraId="100AFBE1" w14:textId="77777777" w:rsidR="006B5D72" w:rsidRPr="006B5D72" w:rsidRDefault="006B5D72" w:rsidP="00D97A07">
      <w:pPr>
        <w:pStyle w:val="Lijstalinea"/>
        <w:numPr>
          <w:ilvl w:val="1"/>
          <w:numId w:val="27"/>
        </w:numPr>
        <w:spacing w:after="160" w:line="259" w:lineRule="auto"/>
        <w:rPr>
          <w:sz w:val="22"/>
        </w:rPr>
      </w:pPr>
      <w:r w:rsidRPr="006B5D72">
        <w:rPr>
          <w:sz w:val="22"/>
        </w:rPr>
        <w:t>Integrity of Messages / Man-in-the-middle</w:t>
      </w:r>
    </w:p>
    <w:p w14:paraId="106D957F" w14:textId="77777777" w:rsidR="006B5D72" w:rsidRPr="006B5D72" w:rsidRDefault="006B5D72" w:rsidP="00D97A07">
      <w:pPr>
        <w:pStyle w:val="Lijstalinea"/>
        <w:numPr>
          <w:ilvl w:val="1"/>
          <w:numId w:val="27"/>
        </w:numPr>
        <w:spacing w:after="160" w:line="259" w:lineRule="auto"/>
        <w:rPr>
          <w:sz w:val="22"/>
        </w:rPr>
      </w:pPr>
      <w:r w:rsidRPr="006B5D72">
        <w:rPr>
          <w:sz w:val="22"/>
        </w:rPr>
        <w:t>Implications for (physical) Safety</w:t>
      </w:r>
    </w:p>
    <w:p w14:paraId="570CF54D" w14:textId="77777777" w:rsidR="006B5D72" w:rsidRPr="006B5D72" w:rsidRDefault="006B5D72" w:rsidP="00D97A07">
      <w:pPr>
        <w:pStyle w:val="Lijstalinea"/>
        <w:numPr>
          <w:ilvl w:val="0"/>
          <w:numId w:val="27"/>
        </w:numPr>
        <w:spacing w:after="160" w:line="259" w:lineRule="auto"/>
        <w:rPr>
          <w:sz w:val="22"/>
        </w:rPr>
      </w:pPr>
      <w:r w:rsidRPr="006B5D72">
        <w:rPr>
          <w:sz w:val="22"/>
        </w:rPr>
        <w:t>Currently, MS focusing on more modern and commonly used (less domain specific) technologies and concepts like IP, REST, Service-oriented Architectures</w:t>
      </w:r>
    </w:p>
    <w:p w14:paraId="272B6A19"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Frequent monitoring of new exploits/vulnerabilities (e.g., CVE monitoring) required. </w:t>
      </w:r>
    </w:p>
    <w:p w14:paraId="4791F814" w14:textId="77777777" w:rsidR="006B5D72" w:rsidRPr="006B5D72" w:rsidRDefault="006B5D72" w:rsidP="00D97A07">
      <w:pPr>
        <w:pStyle w:val="Lijstalinea"/>
        <w:numPr>
          <w:ilvl w:val="1"/>
          <w:numId w:val="27"/>
        </w:numPr>
        <w:spacing w:after="160" w:line="259" w:lineRule="auto"/>
        <w:rPr>
          <w:sz w:val="22"/>
        </w:rPr>
      </w:pPr>
      <w:r w:rsidRPr="006B5D72">
        <w:rPr>
          <w:sz w:val="22"/>
        </w:rPr>
        <w:t>Attack surface is more “public” than in proprietary services, but also comes with standardized and well-established solutions for protection.  -&gt; Expected to see more of this in the future</w:t>
      </w:r>
    </w:p>
    <w:p w14:paraId="45E6FD8B" w14:textId="77777777" w:rsidR="006B5D72" w:rsidRPr="006B5D72" w:rsidRDefault="006B5D72" w:rsidP="006B5D72">
      <w:pPr>
        <w:rPr>
          <w:sz w:val="22"/>
        </w:rPr>
      </w:pPr>
    </w:p>
    <w:p w14:paraId="49999503" w14:textId="77777777" w:rsidR="006B5D72" w:rsidRPr="006B5D72" w:rsidRDefault="006B5D72" w:rsidP="00151C27">
      <w:pPr>
        <w:pStyle w:val="Kop2"/>
      </w:pPr>
      <w:bookmarkStart w:id="38" w:name="_Toc117686040"/>
      <w:r w:rsidRPr="006B5D72">
        <w:t>MS-specific documents to consider:</w:t>
      </w:r>
      <w:bookmarkEnd w:id="38"/>
    </w:p>
    <w:p w14:paraId="23F673ED" w14:textId="77777777" w:rsidR="004D3D89" w:rsidRDefault="004D3D89" w:rsidP="004D3D89">
      <w:pPr>
        <w:pStyle w:val="Heading2separationline"/>
      </w:pPr>
    </w:p>
    <w:p w14:paraId="40CA0AC9"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jstalinea"/>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jstalinea"/>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jstalinea"/>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jstalinea"/>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Sign data (+timestamp to avoid replay attacks) </w:t>
      </w:r>
    </w:p>
    <w:p w14:paraId="6D2137EB"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IEC 63173-2 ED1: Maritime navigation and radio communication equipment and systems – Data interface – Part 2: Secure exchange and communication of S-100 based products (SECOM) </w:t>
      </w:r>
      <w:r w:rsidRPr="006B5D72">
        <w:rPr>
          <w:b/>
          <w:bCs/>
          <w:sz w:val="22"/>
        </w:rPr>
        <w:t>(technical guideline)</w:t>
      </w:r>
    </w:p>
    <w:p w14:paraId="2E6B1BF2" w14:textId="77777777" w:rsidR="006B5D72" w:rsidRPr="006B5D72" w:rsidRDefault="006B5D72" w:rsidP="00D97A07">
      <w:pPr>
        <w:pStyle w:val="Lijstalinea"/>
        <w:numPr>
          <w:ilvl w:val="1"/>
          <w:numId w:val="23"/>
        </w:numPr>
        <w:spacing w:after="160" w:line="259" w:lineRule="auto"/>
        <w:rPr>
          <w:sz w:val="22"/>
        </w:rPr>
      </w:pPr>
      <w:r w:rsidRPr="006B5D72">
        <w:rPr>
          <w:sz w:val="22"/>
        </w:rPr>
        <w:t>Standardizes Interfaces used for S-100 online data exchange.</w:t>
      </w:r>
    </w:p>
    <w:p w14:paraId="5E1BEA34" w14:textId="77777777" w:rsidR="006B5D72" w:rsidRPr="006B5D72" w:rsidRDefault="006B5D72" w:rsidP="00D97A07">
      <w:pPr>
        <w:pStyle w:val="Lijstalinea"/>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jstalinea"/>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jstalinea"/>
        <w:numPr>
          <w:ilvl w:val="1"/>
          <w:numId w:val="23"/>
        </w:numPr>
        <w:spacing w:after="160" w:line="259" w:lineRule="auto"/>
        <w:rPr>
          <w:sz w:val="22"/>
        </w:rPr>
      </w:pPr>
      <w:r w:rsidRPr="006B5D72">
        <w:rPr>
          <w:sz w:val="22"/>
        </w:rPr>
        <w:lastRenderedPageBreak/>
        <w:t>Provides a framework to evaluate technologies/platforms for MS</w:t>
      </w:r>
    </w:p>
    <w:p w14:paraId="3C9FFC8D" w14:textId="77777777" w:rsidR="006B5D72" w:rsidRPr="006B5D72" w:rsidRDefault="006B5D72" w:rsidP="00D97A07">
      <w:pPr>
        <w:pStyle w:val="Lijstalinea"/>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jstalinea"/>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jstalinea"/>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jstalinea"/>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jstalinea"/>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Usage of MCP-MRNs </w:t>
      </w:r>
    </w:p>
    <w:p w14:paraId="24421EE8" w14:textId="77777777" w:rsidR="006B5D72" w:rsidRPr="006B5D72" w:rsidRDefault="006B5D72" w:rsidP="00D97A07">
      <w:pPr>
        <w:pStyle w:val="Lijstalinea"/>
        <w:numPr>
          <w:ilvl w:val="1"/>
          <w:numId w:val="23"/>
        </w:numPr>
        <w:spacing w:after="160" w:line="259" w:lineRule="auto"/>
        <w:rPr>
          <w:sz w:val="22"/>
        </w:rPr>
      </w:pPr>
      <w:r w:rsidRPr="006B5D72">
        <w:rPr>
          <w:sz w:val="22"/>
        </w:rPr>
        <w:t>MMS as a secure low-bandwidth messaging service (?)</w:t>
      </w:r>
    </w:p>
    <w:p w14:paraId="17A873B7" w14:textId="77777777" w:rsidR="006B5D72" w:rsidRPr="006B5D72" w:rsidRDefault="006B5D72" w:rsidP="00D97A07">
      <w:pPr>
        <w:pStyle w:val="Lijstalinea"/>
        <w:numPr>
          <w:ilvl w:val="0"/>
          <w:numId w:val="23"/>
        </w:numPr>
        <w:spacing w:after="160" w:line="259" w:lineRule="auto"/>
        <w:rPr>
          <w:sz w:val="22"/>
        </w:rPr>
      </w:pPr>
      <w:r w:rsidRPr="006B5D72">
        <w:rPr>
          <w:sz w:val="22"/>
        </w:rPr>
        <w:t>IMO/BIMCO Documents (not specific to MS)</w:t>
      </w:r>
    </w:p>
    <w:p w14:paraId="346BE742" w14:textId="77777777" w:rsidR="006B5D72" w:rsidRPr="006B5D72" w:rsidRDefault="006B5D72" w:rsidP="00D97A07">
      <w:pPr>
        <w:pStyle w:val="Lijstalinea"/>
        <w:numPr>
          <w:ilvl w:val="1"/>
          <w:numId w:val="23"/>
        </w:numPr>
        <w:spacing w:after="160" w:line="259" w:lineRule="auto"/>
        <w:rPr>
          <w:sz w:val="22"/>
        </w:rPr>
      </w:pPr>
      <w:r w:rsidRPr="006B5D72">
        <w:rPr>
          <w:sz w:val="22"/>
        </w:rPr>
        <w:t>The Guidelines on Cyber Security onboard Ships - Version 4</w:t>
      </w:r>
    </w:p>
    <w:p w14:paraId="2A939629" w14:textId="77777777" w:rsidR="006B5D72" w:rsidRPr="006B5D72" w:rsidRDefault="006B5D72" w:rsidP="00D97A07">
      <w:pPr>
        <w:pStyle w:val="Lijstalinea"/>
        <w:numPr>
          <w:ilvl w:val="1"/>
          <w:numId w:val="23"/>
        </w:numPr>
        <w:spacing w:after="160" w:line="259" w:lineRule="auto"/>
        <w:rPr>
          <w:sz w:val="22"/>
        </w:rPr>
      </w:pPr>
      <w:r w:rsidRPr="006B5D72">
        <w:rPr>
          <w:sz w:val="22"/>
        </w:rPr>
        <w:t>MSC-FAL.1/Circ.3</w:t>
      </w:r>
    </w:p>
    <w:p w14:paraId="7AF46BCC" w14:textId="77777777" w:rsidR="006B5D72" w:rsidRPr="006B5D72" w:rsidRDefault="006B5D72" w:rsidP="00D97A07">
      <w:pPr>
        <w:pStyle w:val="Lijstalinea"/>
        <w:numPr>
          <w:ilvl w:val="1"/>
          <w:numId w:val="23"/>
        </w:numPr>
        <w:spacing w:after="160" w:line="259" w:lineRule="auto"/>
        <w:rPr>
          <w:sz w:val="22"/>
        </w:rPr>
      </w:pPr>
      <w:r w:rsidRPr="006B5D72">
        <w:rPr>
          <w:sz w:val="22"/>
        </w:rPr>
        <w:t>Resolution MSC.428(98)</w:t>
      </w:r>
    </w:p>
    <w:p w14:paraId="0DD86733" w14:textId="77777777" w:rsidR="006B5D72" w:rsidRPr="006B5D72" w:rsidRDefault="006B5D72" w:rsidP="006B5D72">
      <w:pPr>
        <w:rPr>
          <w:sz w:val="22"/>
        </w:rPr>
      </w:pPr>
    </w:p>
    <w:p w14:paraId="41FBCD32" w14:textId="77777777" w:rsidR="006B5D72" w:rsidRPr="006B5D72" w:rsidRDefault="006B5D72" w:rsidP="00151C27">
      <w:pPr>
        <w:pStyle w:val="Kop2"/>
      </w:pPr>
      <w:bookmarkStart w:id="39" w:name="_Toc117686041"/>
      <w:r w:rsidRPr="006B5D72">
        <w:t>Potential Gaps:</w:t>
      </w:r>
      <w:bookmarkEnd w:id="39"/>
    </w:p>
    <w:p w14:paraId="73FBBD72" w14:textId="77777777" w:rsidR="004D3D89" w:rsidRDefault="004D3D89" w:rsidP="004D3D89">
      <w:pPr>
        <w:pStyle w:val="Heading2separationline"/>
      </w:pPr>
    </w:p>
    <w:p w14:paraId="1B9FA6CB" w14:textId="77777777" w:rsidR="006B5D72" w:rsidRPr="006B5D72" w:rsidRDefault="006B5D72" w:rsidP="00D97A07">
      <w:pPr>
        <w:pStyle w:val="Lijstalinea"/>
        <w:numPr>
          <w:ilvl w:val="0"/>
          <w:numId w:val="28"/>
        </w:numPr>
        <w:spacing w:after="160" w:line="259" w:lineRule="auto"/>
        <w:rPr>
          <w:sz w:val="22"/>
        </w:rPr>
      </w:pPr>
      <w:r w:rsidRPr="006B5D72">
        <w:rPr>
          <w:sz w:val="22"/>
        </w:rPr>
        <w:t>How to operate a maritime service from the provider perspective (is it use-case specific?)</w:t>
      </w:r>
    </w:p>
    <w:p w14:paraId="56CE6E45" w14:textId="77777777" w:rsidR="006B5D72" w:rsidRPr="006B5D72" w:rsidRDefault="006B5D72" w:rsidP="00D97A07">
      <w:pPr>
        <w:pStyle w:val="Lijstalinea"/>
        <w:numPr>
          <w:ilvl w:val="0"/>
          <w:numId w:val="28"/>
        </w:numPr>
        <w:spacing w:after="160" w:line="259" w:lineRule="auto"/>
        <w:rPr>
          <w:sz w:val="22"/>
        </w:rPr>
      </w:pPr>
      <w:r w:rsidRPr="006B5D72">
        <w:rPr>
          <w:sz w:val="22"/>
        </w:rPr>
        <w:t xml:space="preserve">Procedures for incidents, disaster recovery, risk mitigation (could be covered by a more general guideline also applicable to VTS &amp; AtoN (?)) </w:t>
      </w:r>
    </w:p>
    <w:p w14:paraId="48693391" w14:textId="77777777" w:rsidR="006B5D72" w:rsidRPr="006B5D72" w:rsidRDefault="006B5D72" w:rsidP="00D97A07">
      <w:pPr>
        <w:pStyle w:val="Lijstalinea"/>
        <w:numPr>
          <w:ilvl w:val="0"/>
          <w:numId w:val="28"/>
        </w:numPr>
        <w:spacing w:after="160" w:line="259" w:lineRule="auto"/>
        <w:rPr>
          <w:sz w:val="22"/>
        </w:rPr>
      </w:pPr>
      <w:r w:rsidRPr="006B5D72">
        <w:rPr>
          <w:sz w:val="22"/>
        </w:rPr>
        <w:t>How to model (decentralized) trust relations and implement them securely (WIP @ MCP consortium)</w:t>
      </w:r>
    </w:p>
    <w:p w14:paraId="06EC2E1A" w14:textId="77777777" w:rsidR="006B5D72" w:rsidRPr="006B5D72" w:rsidRDefault="006B5D72" w:rsidP="00D97A07">
      <w:pPr>
        <w:pStyle w:val="Lijstalinea"/>
        <w:numPr>
          <w:ilvl w:val="0"/>
          <w:numId w:val="28"/>
        </w:numPr>
        <w:spacing w:after="160" w:line="259" w:lineRule="auto"/>
        <w:rPr>
          <w:sz w:val="22"/>
        </w:rPr>
      </w:pPr>
      <w:r w:rsidRPr="006B5D72">
        <w:rPr>
          <w:sz w:val="22"/>
        </w:rPr>
        <w:t>Using low-bandwidth communication channels (like VDES) is currently a general gap for MS (not only for cyber security).</w:t>
      </w:r>
    </w:p>
    <w:p w14:paraId="2DB1488E" w14:textId="77777777" w:rsidR="00710647" w:rsidRPr="006B5D72" w:rsidRDefault="00710647" w:rsidP="00710647">
      <w:pPr>
        <w:rPr>
          <w:sz w:val="22"/>
        </w:rPr>
      </w:pPr>
    </w:p>
    <w:p w14:paraId="05393067" w14:textId="2DA1D645" w:rsidR="000A7644" w:rsidRDefault="00BA77BF" w:rsidP="00D80EB4">
      <w:pPr>
        <w:pStyle w:val="Kop1"/>
      </w:pPr>
      <w:bookmarkStart w:id="40" w:name="_Toc117686042"/>
      <w:r>
        <w:t xml:space="preserve">Considerations for </w:t>
      </w:r>
      <w:r w:rsidR="00D80EB4">
        <w:t>VTS</w:t>
      </w:r>
      <w:bookmarkEnd w:id="40"/>
    </w:p>
    <w:p w14:paraId="7E029776" w14:textId="77777777" w:rsidR="001072FD" w:rsidRPr="00F55AD7" w:rsidRDefault="001072FD" w:rsidP="001072FD">
      <w:pPr>
        <w:pStyle w:val="Heading1separationline"/>
      </w:pPr>
    </w:p>
    <w:p w14:paraId="61686912" w14:textId="77777777" w:rsidR="00BA77BF" w:rsidRPr="001072FD" w:rsidRDefault="00BA77BF" w:rsidP="00BA77BF">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2F6613C0" w14:textId="65C36BF4" w:rsidR="00BA77BF" w:rsidRDefault="00E17487" w:rsidP="00BA1C02">
      <w:pPr>
        <w:pStyle w:val="Plattetekst"/>
      </w:pPr>
      <w:r w:rsidRPr="00F01347">
        <w:t xml:space="preserve">In VTS, </w:t>
      </w:r>
      <w:r>
        <w:t>cyber security risks focus on three main areas, namely the sensors, the presentation (VTS systems) and the communication systems, all with their unique risks</w:t>
      </w:r>
      <w:r w:rsidR="00BA77BF">
        <w:t xml:space="preserve"> and potential mitigating measures</w:t>
      </w:r>
      <w:r>
        <w:t>.</w:t>
      </w:r>
    </w:p>
    <w:p w14:paraId="522F3D34" w14:textId="017127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p>
    <w:p w14:paraId="6CFE7237" w14:textId="161C60E3" w:rsidR="00BA77BF" w:rsidRDefault="00BA77BF" w:rsidP="00BA1C02">
      <w:pPr>
        <w:pStyle w:val="Plattetekst"/>
      </w:pPr>
      <w:r>
        <w:t xml:space="preserve">Besides the </w:t>
      </w:r>
      <w:r w:rsidR="00193A43">
        <w:t>systems for VTS there are often administrative systems used. These are usually qualified as “standard” office systems and application and handled as appropriate in terms of cyber security.</w:t>
      </w:r>
    </w:p>
    <w:p w14:paraId="1B2EFEFB" w14:textId="76C91F6F" w:rsidR="00E17487" w:rsidRDefault="00E17487" w:rsidP="00BA1C02">
      <w:pPr>
        <w:pStyle w:val="Plattetekst"/>
      </w:pPr>
    </w:p>
    <w:p w14:paraId="1CC7DC50" w14:textId="59DA37CB" w:rsidR="00E17487" w:rsidRDefault="00E17487" w:rsidP="00F01347">
      <w:pPr>
        <w:pStyle w:val="Kop2"/>
      </w:pPr>
      <w:bookmarkStart w:id="41" w:name="_Toc117686043"/>
      <w:r>
        <w:t>Sensors</w:t>
      </w:r>
      <w:bookmarkEnd w:id="41"/>
    </w:p>
    <w:p w14:paraId="239B58DD" w14:textId="1360EE70" w:rsidR="00E17487"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0C75679E" w14:textId="031374E1" w:rsidR="00193A43" w:rsidRDefault="00193A43" w:rsidP="00BA1C02">
      <w:pPr>
        <w:pStyle w:val="Plattetekst"/>
      </w:pP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193FCA78" w:rsidR="00193A43" w:rsidRDefault="00193A43" w:rsidP="00F01347">
      <w:pPr>
        <w:pStyle w:val="List1"/>
      </w:pPr>
      <w:r>
        <w:t xml:space="preserve">Much of the cyber security </w:t>
      </w:r>
      <w:r w:rsidR="00C4538F">
        <w:t xml:space="preserve">for sensors </w:t>
      </w:r>
      <w:r>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9C701D0" w14:textId="32386945" w:rsidR="00C4538F" w:rsidRDefault="00C4538F" w:rsidP="00F01347">
      <w:pPr>
        <w:pStyle w:val="List1"/>
      </w:pPr>
      <w:r>
        <w:t>Implement monitoring tools that not only monitor availability but also data integrity. Think of ways to validate that received data is valid and authentic. For instance, water level will, in normal situations not rise 10 meter</w:t>
      </w:r>
      <w:r w:rsidR="00C44E2A">
        <w:t>s</w:t>
      </w:r>
      <w:r>
        <w:t xml:space="preserve"> in 1 minute and a ship on a radar will not </w:t>
      </w:r>
      <w:r w:rsidR="00C44E2A">
        <w:t>move 100 meters</w:t>
      </w:r>
      <w:r>
        <w:t xml:space="preserve"> in </w:t>
      </w:r>
      <w:r w:rsidR="00C44E2A">
        <w:t>3</w:t>
      </w:r>
      <w:r>
        <w:t xml:space="preserve"> second</w:t>
      </w:r>
      <w:r w:rsidR="00C44E2A">
        <w:t>s</w:t>
      </w:r>
      <w:r>
        <w:t>.</w:t>
      </w:r>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300A429B" w:rsidR="00C44E2A" w:rsidRDefault="00C44E2A" w:rsidP="006D69D7">
      <w:pPr>
        <w:pStyle w:val="List1"/>
      </w:pPr>
      <w:r>
        <w:t>Apply encryption on communication links, whether they are wired (copper/fiber), wireless (beam/laser/LTE/Satcom), public (Internet/</w:t>
      </w:r>
      <w:r w:rsidR="006D69D7">
        <w:t>site2site service</w:t>
      </w:r>
      <w:r>
        <w:t>), or private (own cables)</w:t>
      </w:r>
      <w:r w:rsidR="006D69D7">
        <w:t xml:space="preserve"> to make sure eavesdropping and manipulation of the data.</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304B792B" w14:textId="5FE075D3" w:rsidR="009D1D7E" w:rsidRDefault="009D1D7E" w:rsidP="00BA1C02">
      <w:pPr>
        <w:pStyle w:val="Plattetekst"/>
      </w:pPr>
    </w:p>
    <w:p w14:paraId="4115087A" w14:textId="6F4B68A6" w:rsidR="009D1D7E" w:rsidRDefault="009D1D7E" w:rsidP="00F01347">
      <w:pPr>
        <w:pStyle w:val="Kop2"/>
      </w:pPr>
      <w:bookmarkStart w:id="42" w:name="_Toc117686044"/>
      <w:r>
        <w:t>Presentation</w:t>
      </w:r>
      <w:bookmarkEnd w:id="42"/>
    </w:p>
    <w:p w14:paraId="3AFA97E0" w14:textId="3E5A418E" w:rsidR="009D1D7E" w:rsidRDefault="009D1D7E" w:rsidP="00BA1C02">
      <w:pPr>
        <w:pStyle w:val="Plattetekst"/>
      </w:pPr>
      <w:r>
        <w:t>The presentation systems the VTS operators work with are usually placed in a VTS centre. Some (back-end)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4805F10D" w:rsidR="00DD606F" w:rsidRDefault="00DD606F" w:rsidP="00BA1C02">
      <w:pPr>
        <w:pStyle w:val="Plattetekst"/>
      </w:pPr>
      <w:r>
        <w:t>There are, however, unique properties for VTS presentation systems that require an approach different than for standard IT systems;</w:t>
      </w:r>
    </w:p>
    <w:p w14:paraId="26FD487B" w14:textId="304B8F6E" w:rsidR="00DD606F" w:rsidRDefault="00DD606F" w:rsidP="00F01347">
      <w:pPr>
        <w:pStyle w:val="List1"/>
        <w:numPr>
          <w:ilvl w:val="0"/>
          <w:numId w:val="36"/>
        </w:numPr>
      </w:pPr>
      <w:r>
        <w:t xml:space="preserve">Presentation systems may not require </w:t>
      </w:r>
      <w:r w:rsidR="00BF4148">
        <w:t xml:space="preserve">user </w:t>
      </w:r>
      <w:r>
        <w:t>authentication – VTS operators man these systems 24/7 and a locked or logged-out system prevents them from having a continuous overview of the traffic situation</w:t>
      </w:r>
    </w:p>
    <w:p w14:paraId="17D46D94" w14:textId="7EFC7EE9" w:rsidR="00DD606F" w:rsidRDefault="00DD606F" w:rsidP="00F01347">
      <w:pPr>
        <w:pStyle w:val="List1"/>
      </w:pPr>
      <w:r>
        <w:t>As VTS presentation systems are 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6C75E065" w:rsidR="006D69D7" w:rsidRDefault="006D69D7" w:rsidP="00BA1C02">
      <w:pPr>
        <w:pStyle w:val="Plattetekst"/>
      </w:pPr>
      <w:r w:rsidRPr="00F01347">
        <w:t>The following measures</w:t>
      </w:r>
      <w:r w:rsidRPr="006D69D7">
        <w:t xml:space="preserve"> </w:t>
      </w:r>
      <w:r>
        <w:t>for improving resilience, considering VTS system’s unique properties may be considered:</w:t>
      </w:r>
    </w:p>
    <w:p w14:paraId="4E8F5F77" w14:textId="1B81DD8B" w:rsidR="00BF4148" w:rsidRDefault="00CC0BCB" w:rsidP="00BF4148">
      <w:pPr>
        <w:pStyle w:val="List1"/>
        <w:numPr>
          <w:ilvl w:val="0"/>
          <w:numId w:val="37"/>
        </w:numPr>
      </w:pPr>
      <w:r>
        <w:lastRenderedPageBreak/>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388B2ECE" w:rsidR="006D69D7" w:rsidRDefault="006D69D7" w:rsidP="00F01347">
      <w:pPr>
        <w:pStyle w:val="List1"/>
        <w:numPr>
          <w:ilvl w:val="0"/>
          <w:numId w:val="37"/>
        </w:numPr>
      </w:pPr>
      <w:r>
        <w:t xml:space="preserve">Implement user authentication with a suitable policy. While operational systems should not be locked or logged out, </w:t>
      </w:r>
      <w:r w:rsidR="00BF4148">
        <w:t>there may also be unused/spare systems,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744F5518" w:rsidR="00BF4148" w:rsidRDefault="00BF4148" w:rsidP="006D69D7">
      <w:pPr>
        <w:pStyle w:val="List1"/>
      </w:pPr>
      <w:r>
        <w:t xml:space="preserve">Implement social security – make sure no-one </w:t>
      </w:r>
      <w:r w:rsidR="00CC0BCB">
        <w:t>is</w:t>
      </w:r>
      <w:r>
        <w:t xml:space="preserve"> </w:t>
      </w:r>
      <w:r w:rsidR="00CC0BCB">
        <w:t>ever</w:t>
      </w:r>
      <w:r>
        <w:t xml:space="preserve"> alone in a VTS room</w:t>
      </w:r>
      <w:r w:rsidR="00CC0BCB">
        <w:t>.</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28DD69A0" w:rsidR="00CC0BCB" w:rsidRDefault="00CC0BCB" w:rsidP="006D69D7">
      <w:pPr>
        <w:pStyle w:val="List1"/>
      </w:pPr>
      <w:r>
        <w:t>Limit network access to the minimum necessary; VTS systems should not have any internet access and be logically separated from office systems. Make sure both inbound and outbound network traffic is blocked.</w:t>
      </w:r>
    </w:p>
    <w:p w14:paraId="412606CB" w14:textId="737508A7" w:rsidR="006D69D7" w:rsidRPr="000F7E6B" w:rsidRDefault="000F7E6B" w:rsidP="00F01347">
      <w:pPr>
        <w:pStyle w:val="List1"/>
      </w:pPr>
      <w:r>
        <w:t>Create procedures for fast restoration and/or replacement of VTS systems, of have cold spares available. Hot spares are often good for availability but may be hit by cyber attacks. Cold spares will not be hit.</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43" w:name="_Toc117686045"/>
      <w:r w:rsidRPr="00DD606F">
        <w:t>Communication</w:t>
      </w:r>
      <w:bookmarkEnd w:id="43"/>
    </w:p>
    <w:p w14:paraId="4FAD8A34" w14:textId="0B8949CB"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3E7A194C"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7924827D" w:rsidR="007D7FB4" w:rsidRDefault="007D7FB4" w:rsidP="007D7FB4">
      <w:pPr>
        <w:pStyle w:val="List1"/>
      </w:pPr>
      <w:r>
        <w:t>Implement technical measures or procedures to disable any disruptive sources of radio signals. For instance, AIS may be disabled in case of disruption or spoofing, if also radar is available. VTS operators have to be trained to be able to perform their duties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861D7E5"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p>
    <w:p w14:paraId="1F46EE12" w14:textId="37637026" w:rsidR="00692325" w:rsidRDefault="00692325" w:rsidP="00BA1C02">
      <w:pPr>
        <w:pStyle w:val="Plattetekst"/>
        <w:rPr>
          <w:b/>
          <w:bCs/>
        </w:rPr>
      </w:pPr>
    </w:p>
    <w:p w14:paraId="7CD22C6D" w14:textId="55CBA569" w:rsidR="00F01347" w:rsidRDefault="00F01347" w:rsidP="00F01347">
      <w:pPr>
        <w:pStyle w:val="Kop2"/>
      </w:pPr>
      <w:r>
        <w:t>VTS-</w:t>
      </w:r>
      <w:r w:rsidRPr="006B5D72">
        <w:t>specific documents</w:t>
      </w:r>
    </w:p>
    <w:p w14:paraId="00959AFE" w14:textId="2F4B9F46" w:rsidR="00F01347" w:rsidRDefault="00F01347" w:rsidP="00BA1C02">
      <w:pPr>
        <w:pStyle w:val="Plattetekst"/>
      </w:pPr>
      <w:r w:rsidRPr="00F01347">
        <w:rPr>
          <w:highlight w:val="yellow"/>
        </w:rPr>
        <w:t>To fill</w:t>
      </w:r>
    </w:p>
    <w:p w14:paraId="0329FE79" w14:textId="77777777" w:rsidR="00F01347" w:rsidRDefault="00F01347" w:rsidP="00BA1C02">
      <w:pPr>
        <w:pStyle w:val="Plattetekst"/>
        <w:rPr>
          <w:b/>
          <w:bCs/>
        </w:rPr>
      </w:pPr>
    </w:p>
    <w:p w14:paraId="66EDFE4F" w14:textId="49D5E3A8" w:rsidR="00BD5899" w:rsidRDefault="00BA77BF" w:rsidP="00BD5899">
      <w:pPr>
        <w:pStyle w:val="Kop1"/>
      </w:pPr>
      <w:bookmarkStart w:id="44" w:name="_Toc117686046"/>
      <w:r>
        <w:lastRenderedPageBreak/>
        <w:t xml:space="preserve">Considerations for </w:t>
      </w:r>
      <w:r w:rsidR="00BD5899">
        <w:t>PNT</w:t>
      </w:r>
      <w:bookmarkEnd w:id="44"/>
    </w:p>
    <w:p w14:paraId="53421A0E" w14:textId="77777777" w:rsidR="00BD5899" w:rsidRPr="00F55AD7" w:rsidRDefault="00BD5899" w:rsidP="00BD5899">
      <w:pPr>
        <w:pStyle w:val="Heading1separationline"/>
      </w:pPr>
    </w:p>
    <w:p w14:paraId="38F91167" w14:textId="2D72BEDD" w:rsidR="000A7644" w:rsidRPr="00F01347" w:rsidRDefault="00BA77BF" w:rsidP="00BA1C02">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461D5C68" w14:textId="77777777" w:rsidR="004F3603" w:rsidRPr="00F01347" w:rsidRDefault="00642CC8" w:rsidP="00BA1C02">
      <w:pPr>
        <w:pStyle w:val="Plattetekst"/>
      </w:pPr>
      <w:r w:rsidRPr="00F01347">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r w:rsidRPr="00F01347">
        <w:t xml:space="preserve">We need to be clear on whether cyber security includes aspects such as GNSS jamming (likened to a denial of service) and Spoofing (likened to data manipulation).  </w:t>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63742A46" w14:textId="77777777" w:rsidR="00642CC8" w:rsidRPr="00F01347" w:rsidRDefault="00642CC8" w:rsidP="00F01347">
      <w:pPr>
        <w:pStyle w:val="Plattetekst"/>
        <w:numPr>
          <w:ilvl w:val="0"/>
          <w:numId w:val="29"/>
        </w:numPr>
      </w:pPr>
      <w:r w:rsidRPr="00F01347">
        <w:t>Awareness of the potential impact is important, without considering what any data manipulation or denial may look like, it will be difficult to understand if such an event is occurring.</w:t>
      </w:r>
    </w:p>
    <w:p w14:paraId="7A86BD62" w14:textId="20D62AFB" w:rsidR="00642CC8" w:rsidRPr="00F01347" w:rsidRDefault="00642CC8" w:rsidP="00F01347">
      <w:pPr>
        <w:pStyle w:val="Plattetekst"/>
        <w:numPr>
          <w:ilvl w:val="0"/>
          <w:numId w:val="29"/>
        </w:numPr>
      </w:pPr>
      <w:r w:rsidRPr="00F01347">
        <w:t xml:space="preserve">Monitoring – where possible the system should have some form of monitoring capability to ensure the information provided is </w:t>
      </w:r>
      <w:r w:rsidR="00B05B1A" w:rsidRPr="00F01347">
        <w:t>reliable</w:t>
      </w:r>
      <w:r w:rsidRPr="00F01347">
        <w:t xml:space="preserve"> – this is commonly known as integrity and may have performance targets depending on the system.</w:t>
      </w:r>
    </w:p>
    <w:p w14:paraId="1E1C3F68" w14:textId="77777777" w:rsidR="00642CC8" w:rsidRPr="00F01347" w:rsidRDefault="00642CC8" w:rsidP="00F01347">
      <w:pPr>
        <w:pStyle w:val="Plattetekst"/>
        <w:numPr>
          <w:ilvl w:val="0"/>
          <w:numId w:val="29"/>
        </w:numPr>
      </w:pPr>
      <w:r w:rsidRPr="00F01347">
        <w:t xml:space="preserve">PNT is used within AtoNs to support positioning and timing aspects.  Both support the use of the AtoN, although in different context.  As an example </w:t>
      </w:r>
      <w:r w:rsidR="00A6324B" w:rsidRPr="00F01347">
        <w:t xml:space="preserve">within AIS, timing information from GNSS is used to synchronise the data channel, while GNSS derived positioning information is used to measure the vessel’s proximity to other targets.  </w:t>
      </w:r>
      <w:r w:rsidR="00EA1C31">
        <w:t>GNSS timing is also used to support synchronised lights and communications.</w:t>
      </w:r>
    </w:p>
    <w:p w14:paraId="3CB9345A" w14:textId="77777777" w:rsidR="00A6324B" w:rsidRPr="00F01347" w:rsidRDefault="00A6324B" w:rsidP="00F01347">
      <w:pPr>
        <w:pStyle w:val="Plattetekst"/>
        <w:numPr>
          <w:ilvl w:val="0"/>
          <w:numId w:val="2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A86869" w:rsidRPr="00F01347">
        <w:t>For example,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p>
    <w:p w14:paraId="281A23AF" w14:textId="533B9E59" w:rsidR="00A6324B" w:rsidRPr="00F01347" w:rsidRDefault="00A6324B" w:rsidP="00F01347">
      <w:pPr>
        <w:pStyle w:val="Plattetekst"/>
        <w:numPr>
          <w:ilvl w:val="0"/>
          <w:numId w:val="29"/>
        </w:numPr>
      </w:pPr>
      <w:r w:rsidRPr="00F01347">
        <w:t xml:space="preserve">Some AtoN 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p>
    <w:p w14:paraId="0DD7B2E4" w14:textId="179C473D" w:rsidR="00A6324B" w:rsidRPr="00F01347" w:rsidRDefault="00A6324B" w:rsidP="00F01347">
      <w:pPr>
        <w:pStyle w:val="Plattetekst"/>
        <w:numPr>
          <w:ilvl w:val="0"/>
          <w:numId w:val="29"/>
        </w:numPr>
      </w:pPr>
      <w:r w:rsidRPr="00F01347">
        <w:t xml:space="preserve">Authentication of PNT data is emerging with some GNSS constellations now </w:t>
      </w:r>
      <w:r w:rsidR="001B7CB2" w:rsidRPr="00F01347">
        <w:t>developing</w:t>
      </w:r>
      <w:r w:rsidRPr="00F01347">
        <w:t xml:space="preserve"> authentication services</w:t>
      </w:r>
      <w:r w:rsidR="00F61E03" w:rsidRPr="00F01347">
        <w:t xml:space="preserve"> (</w:t>
      </w:r>
      <w:r w:rsidR="004C4A67" w:rsidRPr="00F01347">
        <w:t xml:space="preserve">e.g. Galileo </w:t>
      </w:r>
      <w:r w:rsidR="00F67367" w:rsidRPr="00F01347">
        <w:t xml:space="preserve">Open </w:t>
      </w:r>
      <w:r w:rsidR="00EA1C31">
        <w:t>Service</w:t>
      </w:r>
      <w:r w:rsidR="00F67367" w:rsidRPr="00F01347">
        <w:t xml:space="preserve"> Navigation Message Authentication, </w:t>
      </w:r>
      <w:r w:rsidR="004C4A67" w:rsidRPr="00F01347">
        <w:t>OSNMA)</w:t>
      </w:r>
      <w:r w:rsidRPr="00F01347">
        <w:t>. The concept of authentication in the maritime sector is relatively novel and education as well as technical solutions are required.</w:t>
      </w:r>
    </w:p>
    <w:p w14:paraId="26F67ECA" w14:textId="61659CDD" w:rsidR="00A6324B" w:rsidRPr="00F01347" w:rsidRDefault="00A6324B" w:rsidP="00F01347">
      <w:pPr>
        <w:pStyle w:val="Plattetekst"/>
        <w:numPr>
          <w:ilvl w:val="0"/>
          <w:numId w:val="29"/>
        </w:numPr>
      </w:pPr>
      <w:r w:rsidRPr="00F01347">
        <w:t>Overall security mitigation measures will depend on the type of AtoN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p>
    <w:p w14:paraId="7F0847F1" w14:textId="0376FAEE" w:rsidR="00FC7D19" w:rsidRPr="0039043F" w:rsidRDefault="00A6324B" w:rsidP="00F01347">
      <w:pPr>
        <w:pStyle w:val="Plattetekst"/>
        <w:numPr>
          <w:ilvl w:val="0"/>
          <w:numId w:val="29"/>
        </w:numPr>
      </w:pPr>
      <w:r w:rsidRPr="00F01347">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r w:rsidR="00B43D37" w:rsidRPr="00F01347">
        <w:t xml:space="preserve">Resillient </w:t>
      </w:r>
      <w:r w:rsidRPr="00F01347">
        <w:t>PNT Guideline.</w:t>
      </w:r>
    </w:p>
    <w:p w14:paraId="7BBCD2A5" w14:textId="0685248D" w:rsidR="00FC7D19" w:rsidRDefault="00692325" w:rsidP="00FC7D19">
      <w:pPr>
        <w:pStyle w:val="Kop2"/>
      </w:pPr>
      <w:bookmarkStart w:id="45" w:name="_Toc117686047"/>
      <w:r>
        <w:t>PNT</w:t>
      </w:r>
      <w:r w:rsidR="00FC7D19" w:rsidRPr="006B5D72">
        <w:t>-specific documents to consider:</w:t>
      </w:r>
      <w:bookmarkEnd w:id="45"/>
    </w:p>
    <w:p w14:paraId="15EA0BF0" w14:textId="77777777" w:rsidR="000417FF" w:rsidRPr="003E6D42" w:rsidRDefault="000417FF" w:rsidP="00F01347">
      <w:pPr>
        <w:pStyle w:val="Platteteks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Plattetekst"/>
        <w:numPr>
          <w:ilvl w:val="0"/>
          <w:numId w:val="31"/>
        </w:numPr>
      </w:pPr>
      <w:r>
        <w:t>IALA Recommendation R1017 Resilient position navigation and timing (PNT)</w:t>
      </w:r>
    </w:p>
    <w:p w14:paraId="6CDA036C" w14:textId="77777777" w:rsidR="00FC7D19" w:rsidRDefault="00FC7D19" w:rsidP="00FC7D19">
      <w:pPr>
        <w:pStyle w:val="Plattetekst"/>
        <w:numPr>
          <w:ilvl w:val="0"/>
          <w:numId w:val="31"/>
        </w:numPr>
      </w:pPr>
      <w:r>
        <w:t>IALA Recommendation R0129 GNSS vulnerability and mitigation measures</w:t>
      </w:r>
    </w:p>
    <w:p w14:paraId="02C2374E" w14:textId="77777777" w:rsidR="00FC7D19" w:rsidRDefault="00FC7D19" w:rsidP="00FC7D19">
      <w:pPr>
        <w:pStyle w:val="Plattetekst"/>
        <w:numPr>
          <w:ilvl w:val="0"/>
          <w:numId w:val="31"/>
        </w:numPr>
      </w:pPr>
      <w:r>
        <w:lastRenderedPageBreak/>
        <w:t>IALA Recommendation R1020 Terresterial radionavigation systems</w:t>
      </w:r>
    </w:p>
    <w:p w14:paraId="6FD0628E" w14:textId="77777777" w:rsidR="00FC7D19" w:rsidRDefault="00FC7D19" w:rsidP="00FC7D19">
      <w:pPr>
        <w:pStyle w:val="Plattetekst"/>
        <w:numPr>
          <w:ilvl w:val="0"/>
          <w:numId w:val="31"/>
        </w:numPr>
      </w:pPr>
      <w:r>
        <w:t>IALA Recommendation R1011 Performance and monitoring of eLORAN services in the frequency band 90-110 kHz</w:t>
      </w:r>
    </w:p>
    <w:p w14:paraId="2861DCC6" w14:textId="77777777" w:rsidR="00FC7D19" w:rsidRDefault="00FC7D19" w:rsidP="00FC7D19">
      <w:pPr>
        <w:pStyle w:val="Plattetekst"/>
        <w:numPr>
          <w:ilvl w:val="0"/>
          <w:numId w:val="31"/>
        </w:numPr>
      </w:pPr>
      <w:r>
        <w:t>IALA Recommendation R1011 Performance and monitoring of DGNSS services in the frequency band 283.5-325 kHz</w:t>
      </w:r>
    </w:p>
    <w:p w14:paraId="4D5F53CC" w14:textId="77777777" w:rsidR="00FC7D19" w:rsidRDefault="00FC7D19" w:rsidP="00FC7D19">
      <w:pPr>
        <w:pStyle w:val="Plattetekst"/>
        <w:numPr>
          <w:ilvl w:val="0"/>
          <w:numId w:val="31"/>
        </w:numPr>
      </w:pPr>
      <w:r>
        <w:t>IALA Guideline G1112 Performance and monitoring of DGNSS services in the frequency band 283.5-325 kHz</w:t>
      </w:r>
    </w:p>
    <w:p w14:paraId="5D1E97F8" w14:textId="77777777" w:rsidR="00FC7D19" w:rsidRDefault="00FC7D19" w:rsidP="00FC7D19">
      <w:pPr>
        <w:pStyle w:val="Plattetekst"/>
        <w:numPr>
          <w:ilvl w:val="0"/>
          <w:numId w:val="31"/>
        </w:numPr>
      </w:pPr>
      <w:r>
        <w:t>IALA Recommendation R0135 Future of DGNSS</w:t>
      </w:r>
    </w:p>
    <w:p w14:paraId="79B8DD48" w14:textId="77777777" w:rsidR="00FC7D19" w:rsidRDefault="00FC7D19" w:rsidP="00FC7D19">
      <w:pPr>
        <w:pStyle w:val="Plattetekst"/>
        <w:numPr>
          <w:ilvl w:val="0"/>
          <w:numId w:val="31"/>
        </w:numPr>
      </w:pPr>
      <w:r>
        <w:t>IALA Guideline G1060 Recapitalization of DGNSS</w:t>
      </w:r>
    </w:p>
    <w:p w14:paraId="440E0B57" w14:textId="77777777" w:rsidR="00FC7D19" w:rsidRDefault="00FC7D19" w:rsidP="00FC7D19">
      <w:pPr>
        <w:pStyle w:val="Plattetekst"/>
        <w:numPr>
          <w:ilvl w:val="0"/>
          <w:numId w:val="31"/>
        </w:numPr>
      </w:pPr>
      <w:r>
        <w:t>IALA Recommendation R0150 DGNSS service provision, upgrades and future uses</w:t>
      </w:r>
    </w:p>
    <w:p w14:paraId="69D5EFEE" w14:textId="77777777" w:rsidR="00FC7D19" w:rsidRPr="00F01347" w:rsidRDefault="00FC7D19" w:rsidP="00FC7D19">
      <w:pPr>
        <w:pStyle w:val="Plattetekst"/>
        <w:numPr>
          <w:ilvl w:val="0"/>
          <w:numId w:val="31"/>
        </w:numPr>
        <w:rPr>
          <w:lang w:val="fr-FR"/>
        </w:rPr>
      </w:pPr>
      <w:r w:rsidRPr="00F01347">
        <w:rPr>
          <w:lang w:val="fr-FR"/>
        </w:rPr>
        <w:t>IALA Guideline G1158 VDES R-mode</w:t>
      </w:r>
    </w:p>
    <w:p w14:paraId="4F6269CE" w14:textId="77777777" w:rsidR="00FC7D19" w:rsidRDefault="00FC7D19" w:rsidP="00FC7D19">
      <w:pPr>
        <w:pStyle w:val="Plattetekst"/>
        <w:numPr>
          <w:ilvl w:val="0"/>
          <w:numId w:val="31"/>
        </w:numPr>
      </w:pPr>
      <w:r w:rsidRPr="0039043F">
        <w:t>IALA Guideline G</w:t>
      </w:r>
      <w:r w:rsidRPr="00F01347">
        <w:rPr>
          <w:highlight w:val="yellow"/>
        </w:rPr>
        <w:t>NNNN</w:t>
      </w:r>
      <w:r w:rsidRPr="0039043F">
        <w:t xml:space="preserve"> RESILIENT PNT</w:t>
      </w:r>
    </w:p>
    <w:p w14:paraId="4DE21C53" w14:textId="77777777" w:rsidR="00FC7D19" w:rsidRPr="00F01347" w:rsidRDefault="00FC7D19" w:rsidP="00FC7D19">
      <w:pPr>
        <w:pStyle w:val="Plattetekst"/>
        <w:numPr>
          <w:ilvl w:val="0"/>
          <w:numId w:val="31"/>
        </w:numPr>
      </w:pPr>
      <w:r w:rsidRPr="00F01347">
        <w:t>S-201 Aids to Navigation Information</w:t>
      </w:r>
    </w:p>
    <w:p w14:paraId="76657A2F" w14:textId="77777777" w:rsidR="00FC7D19" w:rsidRDefault="00FC7D19" w:rsidP="00FC7D19">
      <w:pPr>
        <w:pStyle w:val="Plattetekst"/>
        <w:numPr>
          <w:ilvl w:val="0"/>
          <w:numId w:val="31"/>
        </w:numPr>
      </w:pPr>
      <w:r w:rsidRPr="008C12D0">
        <w:t>S-240 DGNSS Station Almanac</w:t>
      </w:r>
    </w:p>
    <w:p w14:paraId="2E0D5BB4" w14:textId="77777777" w:rsidR="00FC7D19" w:rsidRDefault="00FC7D19" w:rsidP="00FC7D19">
      <w:pPr>
        <w:pStyle w:val="Plattetekst"/>
        <w:numPr>
          <w:ilvl w:val="0"/>
          <w:numId w:val="31"/>
        </w:numPr>
      </w:pPr>
      <w:r w:rsidRPr="008C12D0">
        <w:t>S-245</w:t>
      </w:r>
      <w:r>
        <w:t xml:space="preserve"> </w:t>
      </w:r>
      <w:r w:rsidRPr="008C12D0">
        <w:t>eLoran ASF Data</w:t>
      </w:r>
    </w:p>
    <w:p w14:paraId="5183E154" w14:textId="77777777" w:rsidR="00FC7D19" w:rsidRDefault="00FC7D19" w:rsidP="00FC7D19">
      <w:pPr>
        <w:pStyle w:val="Plattetekst"/>
        <w:numPr>
          <w:ilvl w:val="0"/>
          <w:numId w:val="31"/>
        </w:numPr>
      </w:pPr>
      <w:r w:rsidRPr="008C12D0">
        <w:t>S-246</w:t>
      </w:r>
      <w:r>
        <w:t xml:space="preserve"> </w:t>
      </w:r>
      <w:r w:rsidRPr="008C12D0">
        <w:t>eLoran Station Almanac</w:t>
      </w:r>
    </w:p>
    <w:p w14:paraId="4B6844A8" w14:textId="77777777" w:rsidR="00FC7D19" w:rsidRDefault="00FC7D19" w:rsidP="00FC7D19">
      <w:pPr>
        <w:pStyle w:val="Plattetekst"/>
        <w:numPr>
          <w:ilvl w:val="0"/>
          <w:numId w:val="31"/>
        </w:numPr>
      </w:pPr>
      <w:r w:rsidRPr="008C12D0">
        <w:t>S-247</w:t>
      </w:r>
      <w:r>
        <w:t xml:space="preserve"> </w:t>
      </w:r>
      <w:r w:rsidRPr="008C12D0">
        <w:t>Differential eLoran Reference Station Almanac</w:t>
      </w:r>
    </w:p>
    <w:p w14:paraId="7A1EC582" w14:textId="77777777" w:rsidR="00FC7D19" w:rsidRPr="006B5D72" w:rsidRDefault="00FC7D19" w:rsidP="00FC7D19">
      <w:pPr>
        <w:pStyle w:val="Kop2"/>
      </w:pPr>
      <w:bookmarkStart w:id="46" w:name="_Toc117686048"/>
      <w:r w:rsidRPr="006B5D72">
        <w:t>Potential Gaps:</w:t>
      </w:r>
      <w:bookmarkEnd w:id="46"/>
    </w:p>
    <w:p w14:paraId="098BFC53" w14:textId="77777777" w:rsidR="00FC7D19" w:rsidRDefault="00FC7D19" w:rsidP="00FC7D19">
      <w:pPr>
        <w:pStyle w:val="Plattetekst"/>
        <w:numPr>
          <w:ilvl w:val="0"/>
          <w:numId w:val="32"/>
        </w:numPr>
      </w:pPr>
      <w:r>
        <w:t>Training of personnel on ship and shore</w:t>
      </w:r>
    </w:p>
    <w:p w14:paraId="5A5BA570" w14:textId="77777777" w:rsidR="00AA492E" w:rsidRDefault="00AA492E" w:rsidP="00FC7D19">
      <w:pPr>
        <w:pStyle w:val="Plattetekst"/>
        <w:numPr>
          <w:ilvl w:val="0"/>
          <w:numId w:val="32"/>
        </w:numPr>
      </w:pPr>
      <w:r>
        <w:t>Review of impact to MASS as a special consideration (also drones where used)</w:t>
      </w:r>
    </w:p>
    <w:p w14:paraId="08E696C1" w14:textId="77777777" w:rsidR="00FC7D19" w:rsidRDefault="00FC7D19" w:rsidP="00FC7D19">
      <w:pPr>
        <w:pStyle w:val="Plattetekst"/>
        <w:numPr>
          <w:ilvl w:val="0"/>
          <w:numId w:val="32"/>
        </w:numPr>
      </w:pPr>
      <w:r>
        <w:t>Human factors implications</w:t>
      </w:r>
    </w:p>
    <w:p w14:paraId="11320E28" w14:textId="77777777" w:rsidR="00FC7D19" w:rsidRPr="00E57349" w:rsidRDefault="00FC7D19" w:rsidP="00FC7D19">
      <w:pPr>
        <w:pStyle w:val="Plattetekst"/>
        <w:numPr>
          <w:ilvl w:val="0"/>
          <w:numId w:val="32"/>
        </w:numPr>
      </w:pPr>
      <w:r w:rsidRPr="00E57349">
        <w:t>Authentication of the signal</w:t>
      </w:r>
    </w:p>
    <w:p w14:paraId="20060DF5" w14:textId="36703936" w:rsidR="00FC7D19" w:rsidRPr="00E57349" w:rsidRDefault="00FC7D19" w:rsidP="00FC7D19">
      <w:pPr>
        <w:pStyle w:val="Plattetekst"/>
        <w:numPr>
          <w:ilvl w:val="0"/>
          <w:numId w:val="32"/>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47" w:name="_Toc117686049"/>
      <w:r>
        <w:lastRenderedPageBreak/>
        <w:t>Further reading</w:t>
      </w:r>
      <w:bookmarkEnd w:id="47"/>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48" w:name="_Hlk58941611"/>
      <w:bookmarkStart w:id="49"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50" w:name="_Hlk58941649"/>
      <w:bookmarkEnd w:id="48"/>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51" w:name="_Toc117686050"/>
      <w:r>
        <w:lastRenderedPageBreak/>
        <w:t>Index</w:t>
      </w:r>
      <w:bookmarkEnd w:id="51"/>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49"/>
    <w:bookmarkEnd w:id="50"/>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52" w:name="_Hlk60401279"/>
    </w:p>
    <w:bookmarkEnd w:id="52"/>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jn Ebben" w:date="2022-10-25T15:09:00Z" w:initials="ME">
    <w:p w14:paraId="0A0F74AF" w14:textId="77777777" w:rsidR="00692325" w:rsidRDefault="00692325" w:rsidP="00360E3A">
      <w:r>
        <w:rPr>
          <w:rStyle w:val="Verwijzingopmerking"/>
        </w:rPr>
        <w:annotationRef/>
      </w:r>
      <w:r>
        <w:rPr>
          <w:sz w:val="24"/>
          <w:szCs w:val="24"/>
        </w:rPr>
        <w:t>FYI: The intention is to organise this guideline according to the (order of the) items as laid out in the recommendation on cyber security, after we agreed on the topics and their contents (AtoN,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19" w:author="Alan Grant" w:date="2022-10-18T20:00:00Z" w:initials="AG">
    <w:p w14:paraId="15CF1372" w14:textId="5C1A6F94" w:rsidR="006E5AE9" w:rsidRDefault="006E5AE9">
      <w:pPr>
        <w:pStyle w:val="Tekstopmerking"/>
      </w:pPr>
      <w:r>
        <w:rPr>
          <w:rStyle w:val="Verwijzingopmerking"/>
        </w:rPr>
        <w:annotationRef/>
      </w:r>
      <w:r>
        <w:t>From reading this it would seem that any update to the areas below can only be completed once the available guidelines and best practise documents have been read and a GAP analysis completed – is that the intent?</w:t>
      </w:r>
    </w:p>
  </w:comment>
  <w:comment w:id="20" w:author="Martijn Ebben" w:date="2022-10-25T13:49:00Z" w:initials="ME">
    <w:p w14:paraId="321988C8" w14:textId="77777777" w:rsidR="00E93ED1" w:rsidRDefault="00E93ED1" w:rsidP="00337EE4">
      <w:r>
        <w:rPr>
          <w:rStyle w:val="Verwijzingopmerking"/>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22" w:author="Martijn Ebben" w:date="2022-10-25T14:21:00Z" w:initials="ME">
    <w:p w14:paraId="42EF1447" w14:textId="77777777" w:rsidR="00962433" w:rsidRDefault="00962433" w:rsidP="00EC46EE">
      <w:r>
        <w:rPr>
          <w:rStyle w:val="Verwijzingopmerking"/>
        </w:rPr>
        <w:annotationRef/>
      </w:r>
      <w:r>
        <w:rPr>
          <w:sz w:val="24"/>
          <w:szCs w:val="24"/>
        </w:rPr>
        <w:t>Suggestion From Minsu to add this chapter.</w:t>
      </w:r>
      <w:r>
        <w:rPr>
          <w:sz w:val="24"/>
          <w:szCs w:val="24"/>
        </w:rPr>
        <w:cr/>
        <w:t>Will need to fill it further</w:t>
      </w:r>
    </w:p>
  </w:comment>
  <w:comment w:id="25" w:author="Jeon Minsu JEON" w:date="2022-10-19T12:04:00Z" w:initials="MJ">
    <w:p w14:paraId="4429CA90" w14:textId="64EBAF37" w:rsidR="00C24ED0" w:rsidRDefault="00C24ED0" w:rsidP="007A4558">
      <w:pPr>
        <w:pStyle w:val="Tekstopmerking"/>
      </w:pPr>
      <w:r>
        <w:rPr>
          <w:rStyle w:val="Verwijzingopmerking"/>
        </w:rPr>
        <w:annotationRef/>
      </w:r>
      <w:r>
        <w:t>Put summaries of the documents and how they are relevant to this?</w:t>
      </w:r>
    </w:p>
  </w:comment>
  <w:comment w:id="26" w:author="Martijn Ebben" w:date="2022-10-25T13:55:00Z" w:initials="ME">
    <w:p w14:paraId="15910D6E" w14:textId="77777777" w:rsidR="00E93ED1" w:rsidRDefault="00E93ED1" w:rsidP="009C4D8B">
      <w:r>
        <w:rPr>
          <w:rStyle w:val="Verwijzingopmerking"/>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32" w:author="Alan Grant" w:date="2022-10-18T20:05:00Z" w:initials="AG">
    <w:p w14:paraId="124CE177" w14:textId="27C34627" w:rsidR="00975F95" w:rsidRDefault="00975F95">
      <w:pPr>
        <w:pStyle w:val="Tekstopmerking"/>
      </w:pPr>
      <w:r>
        <w:rPr>
          <w:rStyle w:val="Verwijzingopmerking"/>
        </w:rPr>
        <w:annotationRef/>
      </w:r>
      <w:r w:rsidR="00EA1C31">
        <w:t>It is important to note the difference between encryption and authentication</w:t>
      </w:r>
      <w:r>
        <w:t xml:space="preserve"> – encryption hides the data from the user unless they have the key to unlock it – authentication provides it in plain sight but proves it comes from the cor</w:t>
      </w:r>
      <w:r w:rsidR="00642CC8">
        <w:t xml:space="preserve">rect provider.  I expect </w:t>
      </w:r>
      <w:r>
        <w:t xml:space="preserve">all Safety of life systems should employ authentication rather than encryption. </w:t>
      </w:r>
    </w:p>
  </w:comment>
  <w:comment w:id="33" w:author="Martijn Ebben" w:date="2022-10-25T14:02:00Z" w:initials="ME">
    <w:p w14:paraId="5444FDA2" w14:textId="77777777" w:rsidR="005C099E" w:rsidRDefault="005C099E" w:rsidP="009A034C">
      <w:r>
        <w:rPr>
          <w:rStyle w:val="Verwijzingopmerking"/>
        </w:rPr>
        <w:annotationRef/>
      </w:r>
      <w:r>
        <w:rPr>
          <w:sz w:val="24"/>
          <w:szCs w:val="24"/>
        </w:rPr>
        <w:t>Agreed. Will elaborate on that in a later version.</w:t>
      </w:r>
    </w:p>
  </w:comment>
  <w:comment w:id="36" w:author="Alan Grant" w:date="2022-10-18T20:08:00Z" w:initials="AG">
    <w:p w14:paraId="2A723BF8" w14:textId="5B44E9D7" w:rsidR="00642CC8" w:rsidRDefault="00642CC8">
      <w:pPr>
        <w:pStyle w:val="Tekstopmerking"/>
      </w:pPr>
      <w:r>
        <w:rPr>
          <w:rStyle w:val="Verwijzingopmerking"/>
        </w:rPr>
        <w:annotationRef/>
      </w:r>
      <w:r>
        <w:t xml:space="preserve">Is this eased by the Maritime Connectivity platform, or something similar – noting that also needs a means of scaling nationally / internationally. </w:t>
      </w:r>
    </w:p>
  </w:comment>
  <w:comment w:id="37" w:author="Martijn Ebben" w:date="2022-10-25T14:20:00Z" w:initials="ME">
    <w:p w14:paraId="6E21CE4D" w14:textId="77777777" w:rsidR="00673575" w:rsidRDefault="00962433" w:rsidP="009B45A8">
      <w:r>
        <w:rPr>
          <w:rStyle w:val="Verwijzingopmerking"/>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8C48D6" w15:done="0"/>
  <w15:commentEx w15:paraId="15CF1372" w15:done="0"/>
  <w15:commentEx w15:paraId="321988C8" w15:paraIdParent="15CF1372" w15:done="0"/>
  <w15:commentEx w15:paraId="42EF1447" w15:done="0"/>
  <w15:commentEx w15:paraId="4429CA90" w15:done="0"/>
  <w15:commentEx w15:paraId="4D449448" w15:paraIdParent="4429CA90" w15:done="0"/>
  <w15:commentEx w15:paraId="124CE177" w15:done="0"/>
  <w15:commentEx w15:paraId="5444FDA2" w15:paraIdParent="124CE177" w15:done="0"/>
  <w15:commentEx w15:paraId="2A723BF8" w15:done="0"/>
  <w15:commentEx w15:paraId="0AF9CD4B" w15:paraIdParent="2A723B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7AB9" w16cex:dateUtc="2022-10-25T13:09:00Z"/>
  <w16cex:commentExtensible w16cex:durableId="270267CF" w16cex:dateUtc="2022-10-25T11:49:00Z"/>
  <w16cex:commentExtensible w16cex:durableId="27026F56" w16cex:dateUtc="2022-10-25T12:21:00Z"/>
  <w16cex:commentExtensible w16cex:durableId="27026954" w16cex:dateUtc="2022-10-25T11:55:00Z"/>
  <w16cex:commentExtensible w16cex:durableId="27026AEB" w16cex:dateUtc="2022-10-25T12:02:00Z"/>
  <w16cex:commentExtensible w16cex:durableId="27026F22" w16cex:dateUtc="2022-10-25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8C48D6" w16cid:durableId="27027AB9"/>
  <w16cid:commentId w16cid:paraId="15CF1372" w16cid:durableId="27026505"/>
  <w16cid:commentId w16cid:paraId="321988C8" w16cid:durableId="270267CF"/>
  <w16cid:commentId w16cid:paraId="42EF1447" w16cid:durableId="27026F56"/>
  <w16cid:commentId w16cid:paraId="4429CA90" w16cid:durableId="27026506"/>
  <w16cid:commentId w16cid:paraId="4D449448" w16cid:durableId="27026954"/>
  <w16cid:commentId w16cid:paraId="124CE177" w16cid:durableId="27026507"/>
  <w16cid:commentId w16cid:paraId="5444FDA2" w16cid:durableId="27026AEB"/>
  <w16cid:commentId w16cid:paraId="2A723BF8" w16cid:durableId="27026508"/>
  <w16cid:commentId w16cid:paraId="0AF9CD4B" w16cid:durableId="27026F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CA4F8" w14:textId="77777777" w:rsidR="00D27A80" w:rsidRDefault="00D27A80" w:rsidP="003274DB">
      <w:r>
        <w:separator/>
      </w:r>
    </w:p>
    <w:p w14:paraId="72B1B214" w14:textId="77777777" w:rsidR="00D27A80" w:rsidRDefault="00D27A80"/>
  </w:endnote>
  <w:endnote w:type="continuationSeparator" w:id="0">
    <w:p w14:paraId="5CBFA671" w14:textId="77777777" w:rsidR="00D27A80" w:rsidRDefault="00D27A80" w:rsidP="003274DB">
      <w:r>
        <w:continuationSeparator/>
      </w:r>
    </w:p>
    <w:p w14:paraId="3F6121E8" w14:textId="77777777" w:rsidR="00D27A80" w:rsidRDefault="00D27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E5035D" w:rsidRDefault="00E5035D"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E5035D" w:rsidRDefault="00E5035D"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E5035D" w:rsidRDefault="00E5035D"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E5035D" w:rsidRDefault="00E5035D"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E5035D" w:rsidRDefault="00E5035D"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E5035D" w:rsidRDefault="00E5035D"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297A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&#13;&#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Voettekst"/>
    </w:pPr>
  </w:p>
  <w:p w14:paraId="100F0A9F" w14:textId="77777777" w:rsidR="00E5035D" w:rsidRPr="00ED2A8D" w:rsidRDefault="00E5035D" w:rsidP="002735DD">
    <w:pPr>
      <w:pStyle w:val="Voettekst"/>
      <w:tabs>
        <w:tab w:val="left" w:pos="1781"/>
      </w:tabs>
    </w:pPr>
    <w:r>
      <w:tab/>
    </w:r>
  </w:p>
  <w:p w14:paraId="2C1731A2" w14:textId="77777777" w:rsidR="00E5035D" w:rsidRPr="00ED2A8D" w:rsidRDefault="00E5035D" w:rsidP="008747E0">
    <w:pPr>
      <w:pStyle w:val="Voettekst"/>
    </w:pPr>
  </w:p>
  <w:p w14:paraId="10D7CC5A" w14:textId="77777777" w:rsidR="00E5035D" w:rsidRPr="00ED2A8D" w:rsidRDefault="00E5035D"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E5035D" w:rsidRDefault="00E5035D"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9875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" strokecolor="#00558c [3204]" strokeweight="1pt">
              <w10:wrap anchorx="page" anchory="page"/>
            </v:line>
          </w:pict>
        </mc:Fallback>
      </mc:AlternateContent>
    </w:r>
  </w:p>
  <w:p w14:paraId="1540B526" w14:textId="77777777" w:rsidR="00E5035D" w:rsidRPr="00E346AA" w:rsidRDefault="00E5035D"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3" w:author="Minsu Jeon" w:date="2022-10-19T11:49:00Z">
          <w:rPr>
            <w:szCs w:val="15"/>
            <w:lang w:val="fr-FR"/>
          </w:rPr>
        </w:rPrChange>
      </w:rPr>
      <w:t xml:space="preserve"> </w:t>
    </w:r>
    <w:r>
      <w:rPr>
        <w:szCs w:val="15"/>
      </w:rPr>
      <w:fldChar w:fldCharType="begin"/>
    </w:r>
    <w:r w:rsidRPr="00FC7D19">
      <w:rPr>
        <w:szCs w:val="15"/>
        <w:lang w:val="nl-NL"/>
        <w:rPrChange w:id="4"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12D04">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E5035D" w:rsidRPr="00C716E5" w:rsidRDefault="00E5035D" w:rsidP="00C716E5">
    <w:pPr>
      <w:pStyle w:val="Voettekst"/>
      <w:rPr>
        <w:sz w:val="15"/>
        <w:szCs w:val="15"/>
      </w:rPr>
    </w:pPr>
  </w:p>
  <w:p w14:paraId="79D1F42F" w14:textId="77777777" w:rsidR="00E5035D" w:rsidRDefault="00E5035D" w:rsidP="00C716E5">
    <w:pPr>
      <w:pStyle w:val="Geenafstand"/>
    </w:pPr>
  </w:p>
  <w:p w14:paraId="0691ADEF" w14:textId="4DDE3242" w:rsidR="00E5035D" w:rsidRPr="00C907DF" w:rsidRDefault="00000000" w:rsidP="00827301">
    <w:pPr>
      <w:pStyle w:val="Footerportrait"/>
      <w:rPr>
        <w:rStyle w:val="Paginanummer"/>
        <w:szCs w:val="15"/>
      </w:rPr>
    </w:pPr>
    <w:fldSimple w:instr=" STYLEREF  &quot;Document type&quot;  \* MERGEFORMAT ">
      <w:r w:rsidR="00F01347">
        <w:t>IALA Guideline</w:t>
      </w:r>
    </w:fldSimple>
    <w:r w:rsidR="00E5035D" w:rsidRPr="00C907DF">
      <w:t xml:space="preserve"> </w:t>
    </w:r>
    <w:fldSimple w:instr=" STYLEREF &quot;Document number&quot; \* MERGEFORMAT ">
      <w:r w:rsidR="00F01347" w:rsidRPr="00F01347">
        <w:rPr>
          <w:bCs/>
        </w:rPr>
        <w:t>Gnnnn</w:t>
      </w:r>
    </w:fldSimple>
    <w:r w:rsidR="00E5035D" w:rsidRPr="00C907DF">
      <w:t xml:space="preserve"> </w:t>
    </w:r>
    <w:fldSimple w:instr=" STYLEREF &quot;Document name&quot; \* MERGEFORMAT ">
      <w:r w:rsidR="00F01347" w:rsidRPr="00F01347">
        <w:rPr>
          <w:bCs/>
        </w:rPr>
        <w:t>Cyber security</w:t>
      </w:r>
      <w:r w:rsidR="00F01347">
        <w:t xml:space="preserve"> specifics in IALA domainS</w:t>
      </w:r>
    </w:fldSimple>
  </w:p>
  <w:p w14:paraId="1DCA4ADF" w14:textId="06FD609F" w:rsidR="00E5035D" w:rsidRPr="00C907DF" w:rsidRDefault="00000000" w:rsidP="00827301">
    <w:pPr>
      <w:pStyle w:val="Footerportrait"/>
    </w:pPr>
    <w:fldSimple w:instr=" STYLEREF &quot;Edition number&quot; \* MERGEFORMAT ">
      <w:r w:rsidR="00F01347">
        <w:t>Edition x.x</w:t>
      </w:r>
    </w:fldSimple>
    <w:r w:rsidR="00E5035D">
      <w:t xml:space="preserve"> </w:t>
    </w:r>
    <w:fldSimple w:instr=" STYLEREF  MRN  \* MERGEFORMAT ">
      <w:r w:rsidR="00F01347">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2</w:t>
    </w:r>
    <w:r w:rsidR="00E5035D"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E5035D" w:rsidRDefault="00E5035D" w:rsidP="00C716E5">
    <w:pPr>
      <w:pStyle w:val="Voettekst"/>
    </w:pPr>
  </w:p>
  <w:p w14:paraId="65BE0073" w14:textId="77777777" w:rsidR="00E5035D" w:rsidRDefault="00E5035D" w:rsidP="00C716E5">
    <w:pPr>
      <w:pStyle w:val="Geenafstand"/>
    </w:pPr>
  </w:p>
  <w:p w14:paraId="45242786" w14:textId="30BF34FE" w:rsidR="00E5035D" w:rsidRPr="00C907DF" w:rsidRDefault="00000000" w:rsidP="00827301">
    <w:pPr>
      <w:pStyle w:val="Footerportrait"/>
      <w:rPr>
        <w:rStyle w:val="Paginanummer"/>
        <w:szCs w:val="15"/>
      </w:rPr>
    </w:pPr>
    <w:fldSimple w:instr=" STYLEREF &quot;Document type&quot; \* MERGEFORMAT ">
      <w:r w:rsidR="00F01347">
        <w:t>IALA Guideline</w:t>
      </w:r>
    </w:fldSimple>
    <w:r w:rsidR="00E5035D" w:rsidRPr="00C907DF">
      <w:t xml:space="preserve"> </w:t>
    </w:r>
    <w:fldSimple w:instr=" STYLEREF &quot;Document number&quot; \* MERGEFORMAT ">
      <w:r w:rsidR="00F01347" w:rsidRPr="00F01347">
        <w:rPr>
          <w:bCs/>
        </w:rPr>
        <w:t>Gnnnn</w:t>
      </w:r>
    </w:fldSimple>
    <w:r w:rsidR="00E5035D" w:rsidRPr="00C907DF">
      <w:t xml:space="preserve"> </w:t>
    </w:r>
    <w:fldSimple w:instr=" STYLEREF &quot;Document name&quot; \* MERGEFORMAT ">
      <w:r w:rsidR="00F01347" w:rsidRPr="00F01347">
        <w:rPr>
          <w:bCs/>
        </w:rPr>
        <w:t>Cyber security</w:t>
      </w:r>
      <w:r w:rsidR="00F01347">
        <w:t xml:space="preserve"> specifics in IALA domainS</w:t>
      </w:r>
    </w:fldSimple>
  </w:p>
  <w:p w14:paraId="170D212A" w14:textId="5A298DBE" w:rsidR="00E5035D" w:rsidRPr="00525922" w:rsidRDefault="00000000" w:rsidP="00827301">
    <w:pPr>
      <w:pStyle w:val="Footerportrait"/>
    </w:pPr>
    <w:fldSimple w:instr=" STYLEREF &quot;Edition number&quot; \* MERGEFORMAT ">
      <w:r w:rsidR="00F01347">
        <w:t>Edition x.x</w:t>
      </w:r>
    </w:fldSimple>
    <w:r w:rsidR="00E5035D">
      <w:t xml:space="preserve"> </w:t>
    </w:r>
    <w:fldSimple w:instr=" STYLEREF  MRN  \* MERGEFORMAT ">
      <w:r w:rsidR="00F01347">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3</w:t>
    </w:r>
    <w:r w:rsidR="00E5035D"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E5035D" w:rsidRDefault="00E5035D" w:rsidP="00C716E5">
    <w:pPr>
      <w:pStyle w:val="Voettekst"/>
    </w:pPr>
  </w:p>
  <w:p w14:paraId="47430DD7" w14:textId="77777777" w:rsidR="00E5035D" w:rsidRDefault="00E5035D" w:rsidP="00C716E5">
    <w:pPr>
      <w:pStyle w:val="Geenafstand"/>
    </w:pPr>
  </w:p>
  <w:p w14:paraId="7276DB5A" w14:textId="6B1B1C10" w:rsidR="00E5035D" w:rsidRPr="00925B39" w:rsidRDefault="00000000" w:rsidP="00925B39">
    <w:pPr>
      <w:pStyle w:val="Footerportrait"/>
    </w:pPr>
    <w:fldSimple w:instr=" STYLEREF &quot;Document type&quot; \* MERGEFORMAT ">
      <w:r w:rsidR="00F01347">
        <w:t>IALA Guideline</w:t>
      </w:r>
    </w:fldSimple>
    <w:r w:rsidR="00E5035D" w:rsidRPr="00925B39">
      <w:t xml:space="preserve"> </w:t>
    </w:r>
    <w:fldSimple w:instr=" STYLEREF &quot;Document number&quot; \* MERGEFORMAT ">
      <w:r w:rsidR="00F01347">
        <w:t>Gnnnn</w:t>
      </w:r>
    </w:fldSimple>
    <w:r w:rsidR="00E5035D" w:rsidRPr="00925B39">
      <w:t xml:space="preserve"> </w:t>
    </w:r>
    <w:fldSimple w:instr=" STYLEREF &quot;Document name&quot; \* MERGEFORMAT ">
      <w:r w:rsidR="00F01347">
        <w:t>Cyber security specifics in IALA domainS</w:t>
      </w:r>
    </w:fldSimple>
    <w:r w:rsidR="00E5035D" w:rsidRPr="00925B39">
      <w:tab/>
    </w:r>
  </w:p>
  <w:p w14:paraId="54C9FB43" w14:textId="123B2DD5" w:rsidR="00E5035D" w:rsidRPr="00C907DF" w:rsidRDefault="00000000" w:rsidP="00925B39">
    <w:pPr>
      <w:pStyle w:val="Footerportrait"/>
    </w:pPr>
    <w:fldSimple w:instr=" STYLEREF &quot;Edition number&quot; \* MERGEFORMAT ">
      <w:r w:rsidR="00F01347">
        <w:t>Edition x.x</w:t>
      </w:r>
    </w:fldSimple>
    <w:r w:rsidR="00E5035D" w:rsidRPr="00925B39">
      <w:t xml:space="preserve">  </w:t>
    </w:r>
    <w:fldSimple w:instr=" STYLEREF  MRN  \* MERGEFORMAT ">
      <w:r w:rsidR="00F01347">
        <w:t>urn:mrn:iala:pub:gnnnn</w:t>
      </w:r>
    </w:fldSimple>
    <w:r w:rsidR="00E5035D">
      <w:tab/>
    </w:r>
    <w:r w:rsidR="00E5035D">
      <w:rPr>
        <w:rStyle w:val="Paginanummer"/>
        <w:szCs w:val="15"/>
      </w:rPr>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0F3D96">
      <w:rPr>
        <w:rStyle w:val="Paginanummer"/>
        <w:szCs w:val="15"/>
      </w:rPr>
      <w:t>4</w:t>
    </w:r>
    <w:r w:rsidR="00E5035D"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DE8C" w14:textId="77777777" w:rsidR="00D27A80" w:rsidRDefault="00D27A80" w:rsidP="003274DB">
      <w:r>
        <w:separator/>
      </w:r>
    </w:p>
    <w:p w14:paraId="087C7D66" w14:textId="77777777" w:rsidR="00D27A80" w:rsidRDefault="00D27A80"/>
  </w:footnote>
  <w:footnote w:type="continuationSeparator" w:id="0">
    <w:p w14:paraId="4384532F" w14:textId="77777777" w:rsidR="00D27A80" w:rsidRDefault="00D27A80" w:rsidP="003274DB">
      <w:r>
        <w:continuationSeparator/>
      </w:r>
    </w:p>
    <w:p w14:paraId="4678041F" w14:textId="77777777" w:rsidR="00D27A80" w:rsidRDefault="00D27A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E5035D" w:rsidRDefault="00D27A80">
    <w:pPr>
      <w:pStyle w:val="Koptekst"/>
    </w:pPr>
    <w:r>
      <w:rPr>
        <w:noProof/>
      </w:rPr>
      <w:pict w14:anchorId="35BA1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E5035D" w:rsidRDefault="00D27A80">
    <w:pPr>
      <w:pStyle w:val="Koptekst"/>
    </w:pPr>
    <w:r>
      <w:rPr>
        <w:noProof/>
      </w:rPr>
      <w:pict w14:anchorId="5B229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E5035D" w:rsidRPr="00667792" w:rsidRDefault="00D27A80" w:rsidP="00667792">
    <w:pPr>
      <w:pStyle w:val="Koptekst"/>
    </w:pPr>
    <w:r>
      <w:rPr>
        <w:noProof/>
      </w:rPr>
      <w:pict w14:anchorId="2924E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E5035D" w:rsidRDefault="00D27A80">
    <w:pPr>
      <w:pStyle w:val="Koptekst"/>
    </w:pPr>
    <w:r>
      <w:rPr>
        <w:noProof/>
      </w:rPr>
      <w:pict w14:anchorId="438B20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E5035D" w:rsidRDefault="00D27A80" w:rsidP="00A87080">
    <w:pPr>
      <w:pStyle w:val="Koptekst"/>
    </w:pPr>
    <w:r>
      <w:rPr>
        <w:noProof/>
      </w:rPr>
      <w:pict w14:anchorId="04D787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Koptekst"/>
    </w:pPr>
  </w:p>
  <w:p w14:paraId="44CE0167" w14:textId="77777777" w:rsidR="00E5035D" w:rsidRDefault="00E5035D" w:rsidP="00A87080">
    <w:pPr>
      <w:pStyle w:val="Koptekst"/>
    </w:pPr>
  </w:p>
  <w:p w14:paraId="2E18A5F5" w14:textId="77777777" w:rsidR="00E5035D" w:rsidRDefault="00E5035D" w:rsidP="008747E0">
    <w:pPr>
      <w:pStyle w:val="Koptekst"/>
    </w:pPr>
  </w:p>
  <w:p w14:paraId="02A3842B" w14:textId="77777777" w:rsidR="00E5035D" w:rsidRDefault="00E5035D" w:rsidP="008747E0">
    <w:pPr>
      <w:pStyle w:val="Koptekst"/>
    </w:pPr>
  </w:p>
  <w:p w14:paraId="56122921" w14:textId="77777777" w:rsidR="00E5035D" w:rsidRDefault="00E5035D"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Koptekst"/>
    </w:pPr>
  </w:p>
  <w:p w14:paraId="2C15521C" w14:textId="77777777" w:rsidR="00E5035D" w:rsidRPr="00ED2A8D" w:rsidRDefault="00E5035D" w:rsidP="00A87080">
    <w:pPr>
      <w:pStyle w:val="Koptekst"/>
    </w:pPr>
  </w:p>
  <w:p w14:paraId="48FBC4C7" w14:textId="77777777" w:rsidR="00E5035D" w:rsidRPr="00ED2A8D" w:rsidRDefault="00E5035D"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E5035D" w:rsidRDefault="00D27A80">
    <w:pPr>
      <w:pStyle w:val="Koptekst"/>
    </w:pPr>
    <w:r>
      <w:rPr>
        <w:noProof/>
      </w:rPr>
      <w:pict w14:anchorId="0AC46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Koptekst"/>
    </w:pPr>
  </w:p>
  <w:p w14:paraId="624933FF" w14:textId="77777777" w:rsidR="00E5035D" w:rsidRDefault="00E503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E5035D" w:rsidRDefault="00D27A80">
    <w:pPr>
      <w:pStyle w:val="Koptekst"/>
    </w:pPr>
    <w:r>
      <w:rPr>
        <w:noProof/>
      </w:rPr>
      <w:pict w14:anchorId="4DA31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E5035D" w:rsidRPr="00ED2A8D" w:rsidRDefault="00D27A80" w:rsidP="0010529E">
    <w:pPr>
      <w:pStyle w:val="Koptekst"/>
      <w:tabs>
        <w:tab w:val="right" w:pos="10205"/>
      </w:tabs>
    </w:pPr>
    <w:r>
      <w:rPr>
        <w:noProof/>
      </w:rPr>
      <w:pict w14:anchorId="5C1EF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Koptekst"/>
    </w:pPr>
  </w:p>
  <w:p w14:paraId="65685966" w14:textId="77777777" w:rsidR="00E5035D" w:rsidRDefault="00E5035D" w:rsidP="008747E0">
    <w:pPr>
      <w:pStyle w:val="Koptekst"/>
    </w:pPr>
  </w:p>
  <w:p w14:paraId="6F3A9CD5" w14:textId="77777777" w:rsidR="00E5035D" w:rsidRDefault="00E5035D" w:rsidP="008747E0">
    <w:pPr>
      <w:pStyle w:val="Koptekst"/>
    </w:pPr>
  </w:p>
  <w:p w14:paraId="369F7E1B" w14:textId="77777777" w:rsidR="00E5035D" w:rsidRDefault="00E5035D" w:rsidP="008747E0">
    <w:pPr>
      <w:pStyle w:val="Koptekst"/>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Koptekst"/>
    </w:pPr>
  </w:p>
  <w:p w14:paraId="0E727E77" w14:textId="77777777" w:rsidR="00E5035D" w:rsidRPr="00AC33A2" w:rsidRDefault="00E5035D"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E5035D" w:rsidRDefault="00D27A80">
    <w:pPr>
      <w:pStyle w:val="Koptekst"/>
    </w:pPr>
    <w:r>
      <w:rPr>
        <w:noProof/>
      </w:rPr>
      <w:pict w14:anchorId="5BD17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E5035D" w:rsidRDefault="00D27A80">
    <w:pPr>
      <w:pStyle w:val="Koptekst"/>
    </w:pPr>
    <w:r>
      <w:rPr>
        <w:noProof/>
      </w:rPr>
      <w:pict w14:anchorId="17772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E5035D" w:rsidRPr="00ED2A8D" w:rsidRDefault="00D27A80" w:rsidP="008747E0">
    <w:pPr>
      <w:pStyle w:val="Koptekst"/>
    </w:pPr>
    <w:r>
      <w:rPr>
        <w:noProof/>
      </w:rPr>
      <w:pict w14:anchorId="18EB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Koptekst"/>
    </w:pPr>
  </w:p>
  <w:p w14:paraId="0AEEDA7F" w14:textId="77777777" w:rsidR="00E5035D" w:rsidRDefault="00E5035D" w:rsidP="008747E0">
    <w:pPr>
      <w:pStyle w:val="Koptekst"/>
    </w:pPr>
  </w:p>
  <w:p w14:paraId="0840DE7B" w14:textId="77777777" w:rsidR="00E5035D" w:rsidRDefault="00E5035D" w:rsidP="008747E0">
    <w:pPr>
      <w:pStyle w:val="Koptekst"/>
    </w:pPr>
  </w:p>
  <w:p w14:paraId="3BA3CBD5" w14:textId="77777777" w:rsidR="00E5035D" w:rsidRDefault="00E5035D" w:rsidP="008747E0">
    <w:pPr>
      <w:pStyle w:val="Koptekst"/>
    </w:pPr>
  </w:p>
  <w:p w14:paraId="15CF783B" w14:textId="77777777" w:rsidR="00E5035D" w:rsidRPr="00441393" w:rsidRDefault="00E5035D" w:rsidP="00441393">
    <w:pPr>
      <w:pStyle w:val="Contents"/>
    </w:pPr>
    <w:r>
      <w:t>CONTENTS</w:t>
    </w:r>
  </w:p>
  <w:p w14:paraId="53443EB5" w14:textId="77777777" w:rsidR="00E5035D" w:rsidRDefault="00E5035D" w:rsidP="0078486B">
    <w:pPr>
      <w:pStyle w:val="Koptekst"/>
      <w:spacing w:line="140" w:lineRule="exact"/>
    </w:pPr>
  </w:p>
  <w:p w14:paraId="7C268655" w14:textId="77777777" w:rsidR="00E5035D" w:rsidRPr="00AC33A2" w:rsidRDefault="00E5035D"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E5035D" w:rsidRPr="00ED2A8D" w:rsidRDefault="00D27A80" w:rsidP="00C716E5">
    <w:pPr>
      <w:pStyle w:val="Koptekst"/>
    </w:pPr>
    <w:r>
      <w:rPr>
        <w:noProof/>
      </w:rPr>
      <w:pict w14:anchorId="0911C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Koptekst"/>
    </w:pPr>
  </w:p>
  <w:p w14:paraId="4CA738DF" w14:textId="77777777" w:rsidR="00E5035D" w:rsidRDefault="00E5035D" w:rsidP="00C716E5">
    <w:pPr>
      <w:pStyle w:val="Koptekst"/>
    </w:pPr>
  </w:p>
  <w:p w14:paraId="463DA432" w14:textId="77777777" w:rsidR="00E5035D" w:rsidRDefault="00E5035D" w:rsidP="00C716E5">
    <w:pPr>
      <w:pStyle w:val="Koptekst"/>
    </w:pPr>
  </w:p>
  <w:p w14:paraId="45D0DC31" w14:textId="77777777" w:rsidR="00E5035D" w:rsidRDefault="00E5035D" w:rsidP="00C716E5">
    <w:pPr>
      <w:pStyle w:val="Koptekst"/>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Koptekst"/>
    </w:pPr>
  </w:p>
  <w:p w14:paraId="448F84FC" w14:textId="77777777" w:rsidR="00E5035D" w:rsidRPr="00AC33A2" w:rsidRDefault="00E5035D" w:rsidP="00C716E5">
    <w:pPr>
      <w:pStyle w:val="Koptekst"/>
      <w:spacing w:line="140" w:lineRule="exact"/>
    </w:pPr>
  </w:p>
  <w:p w14:paraId="50ED9F66" w14:textId="77777777" w:rsidR="00E5035D" w:rsidRDefault="00E5035D">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8062790">
    <w:abstractNumId w:val="4"/>
  </w:num>
  <w:num w:numId="2" w16cid:durableId="569390299">
    <w:abstractNumId w:val="14"/>
  </w:num>
  <w:num w:numId="3" w16cid:durableId="2022655565">
    <w:abstractNumId w:val="5"/>
  </w:num>
  <w:num w:numId="4" w16cid:durableId="1042437102">
    <w:abstractNumId w:val="10"/>
  </w:num>
  <w:num w:numId="5" w16cid:durableId="23986711">
    <w:abstractNumId w:val="3"/>
  </w:num>
  <w:num w:numId="6" w16cid:durableId="108360421">
    <w:abstractNumId w:val="9"/>
  </w:num>
  <w:num w:numId="7" w16cid:durableId="1264075411">
    <w:abstractNumId w:val="0"/>
  </w:num>
  <w:num w:numId="8" w16cid:durableId="297346115">
    <w:abstractNumId w:val="6"/>
  </w:num>
  <w:num w:numId="9" w16cid:durableId="1824546807">
    <w:abstractNumId w:val="7"/>
  </w:num>
  <w:num w:numId="10" w16cid:durableId="1805271737">
    <w:abstractNumId w:val="25"/>
  </w:num>
  <w:num w:numId="11" w16cid:durableId="491608273">
    <w:abstractNumId w:val="17"/>
  </w:num>
  <w:num w:numId="12" w16cid:durableId="709913905">
    <w:abstractNumId w:val="22"/>
  </w:num>
  <w:num w:numId="13" w16cid:durableId="221405843">
    <w:abstractNumId w:val="32"/>
  </w:num>
  <w:num w:numId="14" w16cid:durableId="945499864">
    <w:abstractNumId w:val="29"/>
  </w:num>
  <w:num w:numId="15" w16cid:durableId="1941402436">
    <w:abstractNumId w:val="31"/>
  </w:num>
  <w:num w:numId="16" w16cid:durableId="1830051085">
    <w:abstractNumId w:val="27"/>
  </w:num>
  <w:num w:numId="17" w16cid:durableId="2031712581">
    <w:abstractNumId w:val="26"/>
  </w:num>
  <w:num w:numId="18" w16cid:durableId="1737700470">
    <w:abstractNumId w:val="16"/>
  </w:num>
  <w:num w:numId="19" w16cid:durableId="1037243718">
    <w:abstractNumId w:val="15"/>
  </w:num>
  <w:num w:numId="20" w16cid:durableId="1394308259">
    <w:abstractNumId w:val="2"/>
  </w:num>
  <w:num w:numId="21" w16cid:durableId="88160035">
    <w:abstractNumId w:val="24"/>
  </w:num>
  <w:num w:numId="22" w16cid:durableId="1314523264">
    <w:abstractNumId w:val="18"/>
  </w:num>
  <w:num w:numId="23" w16cid:durableId="955599642">
    <w:abstractNumId w:val="13"/>
  </w:num>
  <w:num w:numId="24" w16cid:durableId="1416048614">
    <w:abstractNumId w:val="8"/>
  </w:num>
  <w:num w:numId="25" w16cid:durableId="142940722">
    <w:abstractNumId w:val="23"/>
  </w:num>
  <w:num w:numId="26" w16cid:durableId="158349491">
    <w:abstractNumId w:val="1"/>
  </w:num>
  <w:num w:numId="27" w16cid:durableId="648286051">
    <w:abstractNumId w:val="28"/>
  </w:num>
  <w:num w:numId="28" w16cid:durableId="1660620649">
    <w:abstractNumId w:val="33"/>
  </w:num>
  <w:num w:numId="29" w16cid:durableId="1306620559">
    <w:abstractNumId w:val="12"/>
  </w:num>
  <w:num w:numId="30" w16cid:durableId="1931741768">
    <w:abstractNumId w:val="20"/>
  </w:num>
  <w:num w:numId="31" w16cid:durableId="1087384962">
    <w:abstractNumId w:val="19"/>
  </w:num>
  <w:num w:numId="32" w16cid:durableId="28535432">
    <w:abstractNumId w:val="30"/>
  </w:num>
  <w:num w:numId="33" w16cid:durableId="1007560275">
    <w:abstractNumId w:val="11"/>
  </w:num>
  <w:num w:numId="34" w16cid:durableId="771097744">
    <w:abstractNumId w:val="26"/>
  </w:num>
  <w:num w:numId="35" w16cid:durableId="1812822138">
    <w:abstractNumId w:val="21"/>
  </w:num>
  <w:num w:numId="36" w16cid:durableId="335812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2679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1239553">
    <w:abstractNumId w:val="31"/>
  </w:num>
  <w:num w:numId="39" w16cid:durableId="265658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Minsu Jeon">
    <w15:presenceInfo w15:providerId="None" w15:userId="Minsu Jeon"/>
  </w15:person>
  <w15:person w15:author="Alan Grant">
    <w15:presenceInfo w15:providerId="AD" w15:userId="S-1-5-21-2046026355-2876191845-2165928818-1760"/>
  </w15:person>
  <w15:person w15:author="Jeon Minsu JEON">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12D04"/>
    <w:rsid w:val="0001616D"/>
    <w:rsid w:val="00016839"/>
    <w:rsid w:val="000174F9"/>
    <w:rsid w:val="00023E08"/>
    <w:rsid w:val="000249C2"/>
    <w:rsid w:val="000258F6"/>
    <w:rsid w:val="00027B36"/>
    <w:rsid w:val="00033C50"/>
    <w:rsid w:val="00034001"/>
    <w:rsid w:val="0003449E"/>
    <w:rsid w:val="00035E1F"/>
    <w:rsid w:val="000379A7"/>
    <w:rsid w:val="00040EB8"/>
    <w:rsid w:val="000417FF"/>
    <w:rsid w:val="000418CA"/>
    <w:rsid w:val="00041C02"/>
    <w:rsid w:val="0004255E"/>
    <w:rsid w:val="00050F02"/>
    <w:rsid w:val="0005129B"/>
    <w:rsid w:val="00051724"/>
    <w:rsid w:val="0005449E"/>
    <w:rsid w:val="00054C7D"/>
    <w:rsid w:val="00055938"/>
    <w:rsid w:val="00057B6D"/>
    <w:rsid w:val="00061A7B"/>
    <w:rsid w:val="00062874"/>
    <w:rsid w:val="00064F80"/>
    <w:rsid w:val="00075004"/>
    <w:rsid w:val="00081B20"/>
    <w:rsid w:val="00082C85"/>
    <w:rsid w:val="0008654C"/>
    <w:rsid w:val="0008687B"/>
    <w:rsid w:val="000904ED"/>
    <w:rsid w:val="00091545"/>
    <w:rsid w:val="0009165E"/>
    <w:rsid w:val="000A27A8"/>
    <w:rsid w:val="000A59C0"/>
    <w:rsid w:val="000A7644"/>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E511D"/>
    <w:rsid w:val="000F0F9F"/>
    <w:rsid w:val="000F22C4"/>
    <w:rsid w:val="000F3D96"/>
    <w:rsid w:val="000F3F43"/>
    <w:rsid w:val="000F58ED"/>
    <w:rsid w:val="000F7E6B"/>
    <w:rsid w:val="0010529E"/>
    <w:rsid w:val="001072FD"/>
    <w:rsid w:val="00113D5B"/>
    <w:rsid w:val="00113F8F"/>
    <w:rsid w:val="00121616"/>
    <w:rsid w:val="001236B5"/>
    <w:rsid w:val="001349DB"/>
    <w:rsid w:val="00134B86"/>
    <w:rsid w:val="001351DE"/>
    <w:rsid w:val="00135AEB"/>
    <w:rsid w:val="00136E58"/>
    <w:rsid w:val="0014060A"/>
    <w:rsid w:val="00143C78"/>
    <w:rsid w:val="00147755"/>
    <w:rsid w:val="00151C27"/>
    <w:rsid w:val="001535C6"/>
    <w:rsid w:val="001547F9"/>
    <w:rsid w:val="001607D8"/>
    <w:rsid w:val="00161325"/>
    <w:rsid w:val="00161401"/>
    <w:rsid w:val="00162612"/>
    <w:rsid w:val="001635F3"/>
    <w:rsid w:val="00176BB8"/>
    <w:rsid w:val="00182B9C"/>
    <w:rsid w:val="00184427"/>
    <w:rsid w:val="00186FED"/>
    <w:rsid w:val="001875B1"/>
    <w:rsid w:val="00191120"/>
    <w:rsid w:val="0019173E"/>
    <w:rsid w:val="00193A43"/>
    <w:rsid w:val="001A2DCA"/>
    <w:rsid w:val="001A73B9"/>
    <w:rsid w:val="001B2A35"/>
    <w:rsid w:val="001B339A"/>
    <w:rsid w:val="001B60A6"/>
    <w:rsid w:val="001B6148"/>
    <w:rsid w:val="001B7CB2"/>
    <w:rsid w:val="001C2971"/>
    <w:rsid w:val="001C4A07"/>
    <w:rsid w:val="001C650B"/>
    <w:rsid w:val="001C72B5"/>
    <w:rsid w:val="001C77FB"/>
    <w:rsid w:val="001D11AC"/>
    <w:rsid w:val="001D1845"/>
    <w:rsid w:val="001D2E7A"/>
    <w:rsid w:val="001D3992"/>
    <w:rsid w:val="001D4A3E"/>
    <w:rsid w:val="001D6B88"/>
    <w:rsid w:val="001E32E5"/>
    <w:rsid w:val="001E3AEE"/>
    <w:rsid w:val="001E416D"/>
    <w:rsid w:val="001F1745"/>
    <w:rsid w:val="001F4EF8"/>
    <w:rsid w:val="001F574E"/>
    <w:rsid w:val="001F5AB1"/>
    <w:rsid w:val="00200579"/>
    <w:rsid w:val="00201337"/>
    <w:rsid w:val="002022EA"/>
    <w:rsid w:val="002037D7"/>
    <w:rsid w:val="002044E9"/>
    <w:rsid w:val="00205B17"/>
    <w:rsid w:val="00205D9B"/>
    <w:rsid w:val="002074A6"/>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0BD5"/>
    <w:rsid w:val="00263B38"/>
    <w:rsid w:val="00263D78"/>
    <w:rsid w:val="0027175D"/>
    <w:rsid w:val="002735DD"/>
    <w:rsid w:val="00274B97"/>
    <w:rsid w:val="00286250"/>
    <w:rsid w:val="00290909"/>
    <w:rsid w:val="00296AE1"/>
    <w:rsid w:val="0029793F"/>
    <w:rsid w:val="002A1C42"/>
    <w:rsid w:val="002A617C"/>
    <w:rsid w:val="002A71CF"/>
    <w:rsid w:val="002B2CF0"/>
    <w:rsid w:val="002B3E9D"/>
    <w:rsid w:val="002B574E"/>
    <w:rsid w:val="002B59A9"/>
    <w:rsid w:val="002C1E38"/>
    <w:rsid w:val="002C77F4"/>
    <w:rsid w:val="002D0869"/>
    <w:rsid w:val="002D0AE3"/>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74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2283"/>
    <w:rsid w:val="00356472"/>
    <w:rsid w:val="003621C3"/>
    <w:rsid w:val="00362816"/>
    <w:rsid w:val="0036382D"/>
    <w:rsid w:val="00380350"/>
    <w:rsid w:val="00380B4E"/>
    <w:rsid w:val="00380F88"/>
    <w:rsid w:val="003816E4"/>
    <w:rsid w:val="00381F7A"/>
    <w:rsid w:val="00382C28"/>
    <w:rsid w:val="00385950"/>
    <w:rsid w:val="0038597C"/>
    <w:rsid w:val="0039131E"/>
    <w:rsid w:val="003A04A6"/>
    <w:rsid w:val="003A0E80"/>
    <w:rsid w:val="003A2A4F"/>
    <w:rsid w:val="003A6A32"/>
    <w:rsid w:val="003A7759"/>
    <w:rsid w:val="003A7F6E"/>
    <w:rsid w:val="003B03EA"/>
    <w:rsid w:val="003B76F0"/>
    <w:rsid w:val="003C138B"/>
    <w:rsid w:val="003C7C34"/>
    <w:rsid w:val="003D0F37"/>
    <w:rsid w:val="003D2A7A"/>
    <w:rsid w:val="003D3B40"/>
    <w:rsid w:val="003D5150"/>
    <w:rsid w:val="003E6D42"/>
    <w:rsid w:val="003F1C3A"/>
    <w:rsid w:val="003F4DE4"/>
    <w:rsid w:val="003F70D2"/>
    <w:rsid w:val="003F7FB7"/>
    <w:rsid w:val="004000DE"/>
    <w:rsid w:val="00414698"/>
    <w:rsid w:val="00415649"/>
    <w:rsid w:val="00424230"/>
    <w:rsid w:val="0042565E"/>
    <w:rsid w:val="00425FC0"/>
    <w:rsid w:val="00430A76"/>
    <w:rsid w:val="00432C05"/>
    <w:rsid w:val="00440379"/>
    <w:rsid w:val="00441393"/>
    <w:rsid w:val="00443847"/>
    <w:rsid w:val="004441F8"/>
    <w:rsid w:val="00447CF0"/>
    <w:rsid w:val="00456543"/>
    <w:rsid w:val="00456DE1"/>
    <w:rsid w:val="00456F10"/>
    <w:rsid w:val="00462095"/>
    <w:rsid w:val="00463B48"/>
    <w:rsid w:val="0046464D"/>
    <w:rsid w:val="00465C80"/>
    <w:rsid w:val="00474746"/>
    <w:rsid w:val="00476942"/>
    <w:rsid w:val="00477D62"/>
    <w:rsid w:val="00481845"/>
    <w:rsid w:val="00481C27"/>
    <w:rsid w:val="004871A2"/>
    <w:rsid w:val="004908B8"/>
    <w:rsid w:val="00492A8D"/>
    <w:rsid w:val="00493A0D"/>
    <w:rsid w:val="00493B3C"/>
    <w:rsid w:val="004944C8"/>
    <w:rsid w:val="00494A96"/>
    <w:rsid w:val="00495DDA"/>
    <w:rsid w:val="004A0EBF"/>
    <w:rsid w:val="004A3751"/>
    <w:rsid w:val="004A4EC4"/>
    <w:rsid w:val="004B10A5"/>
    <w:rsid w:val="004B744B"/>
    <w:rsid w:val="004C0C7E"/>
    <w:rsid w:val="004C0E4B"/>
    <w:rsid w:val="004C4A67"/>
    <w:rsid w:val="004D3D89"/>
    <w:rsid w:val="004D4109"/>
    <w:rsid w:val="004D6C87"/>
    <w:rsid w:val="004E0BBB"/>
    <w:rsid w:val="004E1D57"/>
    <w:rsid w:val="004E2F16"/>
    <w:rsid w:val="004E3B74"/>
    <w:rsid w:val="004E6502"/>
    <w:rsid w:val="004F2AA4"/>
    <w:rsid w:val="004F3603"/>
    <w:rsid w:val="004F4AAE"/>
    <w:rsid w:val="004F5930"/>
    <w:rsid w:val="004F6196"/>
    <w:rsid w:val="00500057"/>
    <w:rsid w:val="00503044"/>
    <w:rsid w:val="005051B1"/>
    <w:rsid w:val="00523666"/>
    <w:rsid w:val="00523F5C"/>
    <w:rsid w:val="00525922"/>
    <w:rsid w:val="00526234"/>
    <w:rsid w:val="00534F34"/>
    <w:rsid w:val="0053692E"/>
    <w:rsid w:val="005378A6"/>
    <w:rsid w:val="00540D36"/>
    <w:rsid w:val="00541ED1"/>
    <w:rsid w:val="00547837"/>
    <w:rsid w:val="00550051"/>
    <w:rsid w:val="00553FE0"/>
    <w:rsid w:val="00557434"/>
    <w:rsid w:val="00563ED2"/>
    <w:rsid w:val="0056653E"/>
    <w:rsid w:val="005721EF"/>
    <w:rsid w:val="00574ADC"/>
    <w:rsid w:val="005805D2"/>
    <w:rsid w:val="00581239"/>
    <w:rsid w:val="00584A4F"/>
    <w:rsid w:val="00586C48"/>
    <w:rsid w:val="00586C66"/>
    <w:rsid w:val="00593EFC"/>
    <w:rsid w:val="00595415"/>
    <w:rsid w:val="00597652"/>
    <w:rsid w:val="005A0703"/>
    <w:rsid w:val="005A080B"/>
    <w:rsid w:val="005B12A5"/>
    <w:rsid w:val="005B665E"/>
    <w:rsid w:val="005C099E"/>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0617"/>
    <w:rsid w:val="005F1314"/>
    <w:rsid w:val="005F1386"/>
    <w:rsid w:val="005F17C2"/>
    <w:rsid w:val="005F7025"/>
    <w:rsid w:val="00600C2B"/>
    <w:rsid w:val="006127AC"/>
    <w:rsid w:val="00617F2F"/>
    <w:rsid w:val="00622C26"/>
    <w:rsid w:val="00634A78"/>
    <w:rsid w:val="00641794"/>
    <w:rsid w:val="00642025"/>
    <w:rsid w:val="00642CC8"/>
    <w:rsid w:val="00642ECC"/>
    <w:rsid w:val="00646AFD"/>
    <w:rsid w:val="00646E87"/>
    <w:rsid w:val="0065107F"/>
    <w:rsid w:val="00652200"/>
    <w:rsid w:val="00661946"/>
    <w:rsid w:val="00664174"/>
    <w:rsid w:val="00664D43"/>
    <w:rsid w:val="00666061"/>
    <w:rsid w:val="00667424"/>
    <w:rsid w:val="00667792"/>
    <w:rsid w:val="00671677"/>
    <w:rsid w:val="00672D8E"/>
    <w:rsid w:val="00673575"/>
    <w:rsid w:val="006744D8"/>
    <w:rsid w:val="006750F2"/>
    <w:rsid w:val="006752D6"/>
    <w:rsid w:val="00675E02"/>
    <w:rsid w:val="00681A4C"/>
    <w:rsid w:val="0068553C"/>
    <w:rsid w:val="00685F34"/>
    <w:rsid w:val="00692325"/>
    <w:rsid w:val="00693B1F"/>
    <w:rsid w:val="00695656"/>
    <w:rsid w:val="006975A8"/>
    <w:rsid w:val="006A1012"/>
    <w:rsid w:val="006A36E0"/>
    <w:rsid w:val="006B54CC"/>
    <w:rsid w:val="006B5D72"/>
    <w:rsid w:val="006C1376"/>
    <w:rsid w:val="006C1578"/>
    <w:rsid w:val="006C48F9"/>
    <w:rsid w:val="006C6CBA"/>
    <w:rsid w:val="006C6CC2"/>
    <w:rsid w:val="006D69D7"/>
    <w:rsid w:val="006E0E7D"/>
    <w:rsid w:val="006E10BF"/>
    <w:rsid w:val="006E5AE9"/>
    <w:rsid w:val="006F1C14"/>
    <w:rsid w:val="006F4B80"/>
    <w:rsid w:val="00703A6A"/>
    <w:rsid w:val="007055BE"/>
    <w:rsid w:val="00710647"/>
    <w:rsid w:val="00722236"/>
    <w:rsid w:val="00723824"/>
    <w:rsid w:val="00725CCA"/>
    <w:rsid w:val="0072737A"/>
    <w:rsid w:val="007311E7"/>
    <w:rsid w:val="00731DEE"/>
    <w:rsid w:val="00734BC6"/>
    <w:rsid w:val="0074084C"/>
    <w:rsid w:val="00744B9F"/>
    <w:rsid w:val="007541D3"/>
    <w:rsid w:val="007577D7"/>
    <w:rsid w:val="00760004"/>
    <w:rsid w:val="007715E8"/>
    <w:rsid w:val="00776004"/>
    <w:rsid w:val="00777956"/>
    <w:rsid w:val="0078486B"/>
    <w:rsid w:val="00785A39"/>
    <w:rsid w:val="00787D8A"/>
    <w:rsid w:val="00790277"/>
    <w:rsid w:val="00791EBC"/>
    <w:rsid w:val="00793577"/>
    <w:rsid w:val="00795637"/>
    <w:rsid w:val="007A3389"/>
    <w:rsid w:val="007A446A"/>
    <w:rsid w:val="007A447D"/>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D7FB4"/>
    <w:rsid w:val="007E28D0"/>
    <w:rsid w:val="007E30DF"/>
    <w:rsid w:val="007F2C43"/>
    <w:rsid w:val="007F7544"/>
    <w:rsid w:val="00800995"/>
    <w:rsid w:val="00804736"/>
    <w:rsid w:val="0080602A"/>
    <w:rsid w:val="008069C5"/>
    <w:rsid w:val="0081117E"/>
    <w:rsid w:val="00816F79"/>
    <w:rsid w:val="008172F8"/>
    <w:rsid w:val="00820878"/>
    <w:rsid w:val="00820C2C"/>
    <w:rsid w:val="00827301"/>
    <w:rsid w:val="008310C9"/>
    <w:rsid w:val="008326B2"/>
    <w:rsid w:val="00833CB1"/>
    <w:rsid w:val="00834150"/>
    <w:rsid w:val="008357F2"/>
    <w:rsid w:val="00835EA0"/>
    <w:rsid w:val="0084098D"/>
    <w:rsid w:val="008416E0"/>
    <w:rsid w:val="00841E7A"/>
    <w:rsid w:val="00843CED"/>
    <w:rsid w:val="00844B35"/>
    <w:rsid w:val="00846831"/>
    <w:rsid w:val="00846D0C"/>
    <w:rsid w:val="00847B32"/>
    <w:rsid w:val="00854BCE"/>
    <w:rsid w:val="00857346"/>
    <w:rsid w:val="00865532"/>
    <w:rsid w:val="00867686"/>
    <w:rsid w:val="0087303D"/>
    <w:rsid w:val="0087378D"/>
    <w:rsid w:val="008737D3"/>
    <w:rsid w:val="00874179"/>
    <w:rsid w:val="008747E0"/>
    <w:rsid w:val="00876841"/>
    <w:rsid w:val="00882B3C"/>
    <w:rsid w:val="008869DB"/>
    <w:rsid w:val="00886C21"/>
    <w:rsid w:val="0088783D"/>
    <w:rsid w:val="008972C3"/>
    <w:rsid w:val="008A28D9"/>
    <w:rsid w:val="008A30BA"/>
    <w:rsid w:val="008A52DC"/>
    <w:rsid w:val="008A5435"/>
    <w:rsid w:val="008B62E0"/>
    <w:rsid w:val="008C273A"/>
    <w:rsid w:val="008C2A0C"/>
    <w:rsid w:val="008C33B5"/>
    <w:rsid w:val="008C3A72"/>
    <w:rsid w:val="008C6969"/>
    <w:rsid w:val="008D115B"/>
    <w:rsid w:val="008D45D2"/>
    <w:rsid w:val="008D5CCD"/>
    <w:rsid w:val="008E1F69"/>
    <w:rsid w:val="008E76B1"/>
    <w:rsid w:val="008F34F4"/>
    <w:rsid w:val="008F38BB"/>
    <w:rsid w:val="008F57D8"/>
    <w:rsid w:val="00902834"/>
    <w:rsid w:val="009072A9"/>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2A3"/>
    <w:rsid w:val="00956901"/>
    <w:rsid w:val="0096203C"/>
    <w:rsid w:val="00962433"/>
    <w:rsid w:val="00962EC1"/>
    <w:rsid w:val="009630F5"/>
    <w:rsid w:val="009656B9"/>
    <w:rsid w:val="00967DD9"/>
    <w:rsid w:val="00971591"/>
    <w:rsid w:val="00974564"/>
    <w:rsid w:val="00974B53"/>
    <w:rsid w:val="00974E99"/>
    <w:rsid w:val="00975F95"/>
    <w:rsid w:val="009764FA"/>
    <w:rsid w:val="00980192"/>
    <w:rsid w:val="00980799"/>
    <w:rsid w:val="009812B5"/>
    <w:rsid w:val="00982A22"/>
    <w:rsid w:val="009830CC"/>
    <w:rsid w:val="00983287"/>
    <w:rsid w:val="0098655E"/>
    <w:rsid w:val="00994D97"/>
    <w:rsid w:val="00997310"/>
    <w:rsid w:val="0099752C"/>
    <w:rsid w:val="009A07B7"/>
    <w:rsid w:val="009A651C"/>
    <w:rsid w:val="009B0C65"/>
    <w:rsid w:val="009B1545"/>
    <w:rsid w:val="009B372E"/>
    <w:rsid w:val="009B5023"/>
    <w:rsid w:val="009B785E"/>
    <w:rsid w:val="009C192A"/>
    <w:rsid w:val="009C26F8"/>
    <w:rsid w:val="009C387B"/>
    <w:rsid w:val="009C609E"/>
    <w:rsid w:val="009D1D7E"/>
    <w:rsid w:val="009D25B8"/>
    <w:rsid w:val="009D26AB"/>
    <w:rsid w:val="009D6A98"/>
    <w:rsid w:val="009D6B98"/>
    <w:rsid w:val="009E1449"/>
    <w:rsid w:val="009E16EC"/>
    <w:rsid w:val="009E1F25"/>
    <w:rsid w:val="009E433C"/>
    <w:rsid w:val="009E4A4D"/>
    <w:rsid w:val="009E6578"/>
    <w:rsid w:val="009F081F"/>
    <w:rsid w:val="009F4A19"/>
    <w:rsid w:val="00A06A0E"/>
    <w:rsid w:val="00A06A3D"/>
    <w:rsid w:val="00A10EBA"/>
    <w:rsid w:val="00A11128"/>
    <w:rsid w:val="00A12AAD"/>
    <w:rsid w:val="00A13E56"/>
    <w:rsid w:val="00A15050"/>
    <w:rsid w:val="00A179F2"/>
    <w:rsid w:val="00A22388"/>
    <w:rsid w:val="00A227BF"/>
    <w:rsid w:val="00A23CAC"/>
    <w:rsid w:val="00A24838"/>
    <w:rsid w:val="00A2743E"/>
    <w:rsid w:val="00A3074A"/>
    <w:rsid w:val="00A30C33"/>
    <w:rsid w:val="00A4308C"/>
    <w:rsid w:val="00A44836"/>
    <w:rsid w:val="00A524B5"/>
    <w:rsid w:val="00A549B3"/>
    <w:rsid w:val="00A56184"/>
    <w:rsid w:val="00A6324B"/>
    <w:rsid w:val="00A67954"/>
    <w:rsid w:val="00A72893"/>
    <w:rsid w:val="00A72ED7"/>
    <w:rsid w:val="00A8083F"/>
    <w:rsid w:val="00A86343"/>
    <w:rsid w:val="00A86869"/>
    <w:rsid w:val="00A87080"/>
    <w:rsid w:val="00A9075F"/>
    <w:rsid w:val="00A90AAC"/>
    <w:rsid w:val="00A90D86"/>
    <w:rsid w:val="00A91DBA"/>
    <w:rsid w:val="00A97900"/>
    <w:rsid w:val="00AA1B91"/>
    <w:rsid w:val="00AA1D7A"/>
    <w:rsid w:val="00AA3E01"/>
    <w:rsid w:val="00AA492E"/>
    <w:rsid w:val="00AB0BFA"/>
    <w:rsid w:val="00AB2C66"/>
    <w:rsid w:val="00AB76B7"/>
    <w:rsid w:val="00AC33A2"/>
    <w:rsid w:val="00AC583D"/>
    <w:rsid w:val="00AD12E6"/>
    <w:rsid w:val="00AD38F7"/>
    <w:rsid w:val="00AE547C"/>
    <w:rsid w:val="00AE65F1"/>
    <w:rsid w:val="00AE6BB4"/>
    <w:rsid w:val="00AE74AD"/>
    <w:rsid w:val="00AF0195"/>
    <w:rsid w:val="00AF159C"/>
    <w:rsid w:val="00B01873"/>
    <w:rsid w:val="00B04CF5"/>
    <w:rsid w:val="00B0572F"/>
    <w:rsid w:val="00B05B1A"/>
    <w:rsid w:val="00B074AB"/>
    <w:rsid w:val="00B07717"/>
    <w:rsid w:val="00B109FC"/>
    <w:rsid w:val="00B16334"/>
    <w:rsid w:val="00B17253"/>
    <w:rsid w:val="00B250D6"/>
    <w:rsid w:val="00B2583D"/>
    <w:rsid w:val="00B26A2D"/>
    <w:rsid w:val="00B27E9E"/>
    <w:rsid w:val="00B31A41"/>
    <w:rsid w:val="00B40199"/>
    <w:rsid w:val="00B43D37"/>
    <w:rsid w:val="00B453D3"/>
    <w:rsid w:val="00B45400"/>
    <w:rsid w:val="00B46542"/>
    <w:rsid w:val="00B502FF"/>
    <w:rsid w:val="00B50B90"/>
    <w:rsid w:val="00B50E28"/>
    <w:rsid w:val="00B55ACF"/>
    <w:rsid w:val="00B56A75"/>
    <w:rsid w:val="00B57EB6"/>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7BF"/>
    <w:rsid w:val="00BA7C48"/>
    <w:rsid w:val="00BC251F"/>
    <w:rsid w:val="00BC27F6"/>
    <w:rsid w:val="00BC39F4"/>
    <w:rsid w:val="00BC7FE0"/>
    <w:rsid w:val="00BD0FFB"/>
    <w:rsid w:val="00BD150C"/>
    <w:rsid w:val="00BD1587"/>
    <w:rsid w:val="00BD5899"/>
    <w:rsid w:val="00BD6415"/>
    <w:rsid w:val="00BD6A20"/>
    <w:rsid w:val="00BD7EE1"/>
    <w:rsid w:val="00BE5568"/>
    <w:rsid w:val="00BE5764"/>
    <w:rsid w:val="00BF1358"/>
    <w:rsid w:val="00BF4148"/>
    <w:rsid w:val="00C0106D"/>
    <w:rsid w:val="00C130C5"/>
    <w:rsid w:val="00C133BE"/>
    <w:rsid w:val="00C1400A"/>
    <w:rsid w:val="00C222B4"/>
    <w:rsid w:val="00C24ED0"/>
    <w:rsid w:val="00C262E4"/>
    <w:rsid w:val="00C27A43"/>
    <w:rsid w:val="00C33E20"/>
    <w:rsid w:val="00C35CF6"/>
    <w:rsid w:val="00C3725B"/>
    <w:rsid w:val="00C401B7"/>
    <w:rsid w:val="00C44E2A"/>
    <w:rsid w:val="00C4538F"/>
    <w:rsid w:val="00C473B5"/>
    <w:rsid w:val="00C50FFB"/>
    <w:rsid w:val="00C522BE"/>
    <w:rsid w:val="00C52413"/>
    <w:rsid w:val="00C533EC"/>
    <w:rsid w:val="00C5470E"/>
    <w:rsid w:val="00C55EFB"/>
    <w:rsid w:val="00C5605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B9B"/>
    <w:rsid w:val="00CA4EC9"/>
    <w:rsid w:val="00CB03D4"/>
    <w:rsid w:val="00CB0617"/>
    <w:rsid w:val="00CB137B"/>
    <w:rsid w:val="00CB59F3"/>
    <w:rsid w:val="00CB7D0F"/>
    <w:rsid w:val="00CC0BCB"/>
    <w:rsid w:val="00CC35EF"/>
    <w:rsid w:val="00CC5048"/>
    <w:rsid w:val="00CC6246"/>
    <w:rsid w:val="00CD0232"/>
    <w:rsid w:val="00CD3173"/>
    <w:rsid w:val="00CD7F7E"/>
    <w:rsid w:val="00CE5E46"/>
    <w:rsid w:val="00CF10E3"/>
    <w:rsid w:val="00CF49CC"/>
    <w:rsid w:val="00D04F0B"/>
    <w:rsid w:val="00D1463A"/>
    <w:rsid w:val="00D15FDC"/>
    <w:rsid w:val="00D21DCD"/>
    <w:rsid w:val="00D252C9"/>
    <w:rsid w:val="00D259A3"/>
    <w:rsid w:val="00D270FA"/>
    <w:rsid w:val="00D27A80"/>
    <w:rsid w:val="00D32DDF"/>
    <w:rsid w:val="00D35DB4"/>
    <w:rsid w:val="00D36206"/>
    <w:rsid w:val="00D3700C"/>
    <w:rsid w:val="00D41940"/>
    <w:rsid w:val="00D506B7"/>
    <w:rsid w:val="00D603BF"/>
    <w:rsid w:val="00D638E0"/>
    <w:rsid w:val="00D653B1"/>
    <w:rsid w:val="00D740A5"/>
    <w:rsid w:val="00D74AE1"/>
    <w:rsid w:val="00D75A57"/>
    <w:rsid w:val="00D75D42"/>
    <w:rsid w:val="00D80A15"/>
    <w:rsid w:val="00D80B20"/>
    <w:rsid w:val="00D80EB4"/>
    <w:rsid w:val="00D865A8"/>
    <w:rsid w:val="00D9012A"/>
    <w:rsid w:val="00D91483"/>
    <w:rsid w:val="00D92C2D"/>
    <w:rsid w:val="00D9361E"/>
    <w:rsid w:val="00D94F38"/>
    <w:rsid w:val="00D97A07"/>
    <w:rsid w:val="00DA005A"/>
    <w:rsid w:val="00DA0383"/>
    <w:rsid w:val="00DA17CD"/>
    <w:rsid w:val="00DA56B4"/>
    <w:rsid w:val="00DB25B3"/>
    <w:rsid w:val="00DC1C10"/>
    <w:rsid w:val="00DC6F92"/>
    <w:rsid w:val="00DD1D5F"/>
    <w:rsid w:val="00DD5CB7"/>
    <w:rsid w:val="00DD606F"/>
    <w:rsid w:val="00DD60F2"/>
    <w:rsid w:val="00DD69FB"/>
    <w:rsid w:val="00DE0893"/>
    <w:rsid w:val="00DE0B03"/>
    <w:rsid w:val="00DE2814"/>
    <w:rsid w:val="00DE6796"/>
    <w:rsid w:val="00DF41B2"/>
    <w:rsid w:val="00DF76E9"/>
    <w:rsid w:val="00E01272"/>
    <w:rsid w:val="00E03067"/>
    <w:rsid w:val="00E03814"/>
    <w:rsid w:val="00E03846"/>
    <w:rsid w:val="00E03A07"/>
    <w:rsid w:val="00E04E4B"/>
    <w:rsid w:val="00E06421"/>
    <w:rsid w:val="00E10BDB"/>
    <w:rsid w:val="00E16EB4"/>
    <w:rsid w:val="00E17487"/>
    <w:rsid w:val="00E20A7D"/>
    <w:rsid w:val="00E21A27"/>
    <w:rsid w:val="00E22643"/>
    <w:rsid w:val="00E22710"/>
    <w:rsid w:val="00E27A2F"/>
    <w:rsid w:val="00E30A98"/>
    <w:rsid w:val="00E346AA"/>
    <w:rsid w:val="00E42A94"/>
    <w:rsid w:val="00E4395E"/>
    <w:rsid w:val="00E458BF"/>
    <w:rsid w:val="00E47285"/>
    <w:rsid w:val="00E5035D"/>
    <w:rsid w:val="00E51C33"/>
    <w:rsid w:val="00E54676"/>
    <w:rsid w:val="00E54AD5"/>
    <w:rsid w:val="00E54BFB"/>
    <w:rsid w:val="00E54CD7"/>
    <w:rsid w:val="00E655D2"/>
    <w:rsid w:val="00E706E7"/>
    <w:rsid w:val="00E76B2C"/>
    <w:rsid w:val="00E77587"/>
    <w:rsid w:val="00E808AD"/>
    <w:rsid w:val="00E818AD"/>
    <w:rsid w:val="00E84229"/>
    <w:rsid w:val="00E843F0"/>
    <w:rsid w:val="00E84965"/>
    <w:rsid w:val="00E86147"/>
    <w:rsid w:val="00E877DC"/>
    <w:rsid w:val="00E90E4E"/>
    <w:rsid w:val="00E9391E"/>
    <w:rsid w:val="00E93ED1"/>
    <w:rsid w:val="00EA1052"/>
    <w:rsid w:val="00EA1C31"/>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58E2"/>
    <w:rsid w:val="00EC7C87"/>
    <w:rsid w:val="00ED030E"/>
    <w:rsid w:val="00ED2672"/>
    <w:rsid w:val="00ED2A8D"/>
    <w:rsid w:val="00ED3784"/>
    <w:rsid w:val="00ED4450"/>
    <w:rsid w:val="00ED7692"/>
    <w:rsid w:val="00EE2455"/>
    <w:rsid w:val="00EE2F17"/>
    <w:rsid w:val="00EE3A88"/>
    <w:rsid w:val="00EE54CB"/>
    <w:rsid w:val="00EE6424"/>
    <w:rsid w:val="00EF1936"/>
    <w:rsid w:val="00EF1C54"/>
    <w:rsid w:val="00EF404B"/>
    <w:rsid w:val="00F00376"/>
    <w:rsid w:val="00F01347"/>
    <w:rsid w:val="00F01F0C"/>
    <w:rsid w:val="00F02A5A"/>
    <w:rsid w:val="00F06ECB"/>
    <w:rsid w:val="00F1078D"/>
    <w:rsid w:val="00F10DD2"/>
    <w:rsid w:val="00F11368"/>
    <w:rsid w:val="00F11764"/>
    <w:rsid w:val="00F118B2"/>
    <w:rsid w:val="00F157E2"/>
    <w:rsid w:val="00F16C7D"/>
    <w:rsid w:val="00F259E2"/>
    <w:rsid w:val="00F30739"/>
    <w:rsid w:val="00F346A3"/>
    <w:rsid w:val="00F404B9"/>
    <w:rsid w:val="00F40DC3"/>
    <w:rsid w:val="00F41F0B"/>
    <w:rsid w:val="00F44E91"/>
    <w:rsid w:val="00F45BE1"/>
    <w:rsid w:val="00F45EDF"/>
    <w:rsid w:val="00F50222"/>
    <w:rsid w:val="00F52277"/>
    <w:rsid w:val="00F527AC"/>
    <w:rsid w:val="00F5503F"/>
    <w:rsid w:val="00F55AD7"/>
    <w:rsid w:val="00F61D83"/>
    <w:rsid w:val="00F61E03"/>
    <w:rsid w:val="00F636EF"/>
    <w:rsid w:val="00F64BE0"/>
    <w:rsid w:val="00F654FF"/>
    <w:rsid w:val="00F65DD1"/>
    <w:rsid w:val="00F67367"/>
    <w:rsid w:val="00F707B3"/>
    <w:rsid w:val="00F71135"/>
    <w:rsid w:val="00F730DC"/>
    <w:rsid w:val="00F741EE"/>
    <w:rsid w:val="00F74309"/>
    <w:rsid w:val="00F828E7"/>
    <w:rsid w:val="00F82C35"/>
    <w:rsid w:val="00F83068"/>
    <w:rsid w:val="00F83C6A"/>
    <w:rsid w:val="00F85647"/>
    <w:rsid w:val="00F90461"/>
    <w:rsid w:val="00F91B03"/>
    <w:rsid w:val="00FA370D"/>
    <w:rsid w:val="00FA5F89"/>
    <w:rsid w:val="00FA66F1"/>
    <w:rsid w:val="00FB5308"/>
    <w:rsid w:val="00FB5647"/>
    <w:rsid w:val="00FC378B"/>
    <w:rsid w:val="00FC3977"/>
    <w:rsid w:val="00FC7D19"/>
    <w:rsid w:val="00FD2566"/>
    <w:rsid w:val="00FD25C7"/>
    <w:rsid w:val="00FD2F16"/>
    <w:rsid w:val="00FD6065"/>
    <w:rsid w:val="00FE1D34"/>
    <w:rsid w:val="00FE244F"/>
    <w:rsid w:val="00FE2A6F"/>
    <w:rsid w:val="00FE379C"/>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38"/>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741A26-E415-4354-A59B-727535A8ED14}">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AFA19B23-50D7-4CE2-8186-4BC8D798E47E}"/>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203</TotalTime>
  <Pages>14</Pages>
  <Words>3759</Words>
  <Characters>20677</Characters>
  <Application>Microsoft Office Word</Application>
  <DocSecurity>0</DocSecurity>
  <Lines>172</Lines>
  <Paragraphs>48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24388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4</cp:revision>
  <cp:lastPrinted>2020-11-25T08:30:00Z</cp:lastPrinted>
  <dcterms:created xsi:type="dcterms:W3CDTF">2022-10-24T11:46:00Z</dcterms:created>
  <dcterms:modified xsi:type="dcterms:W3CDTF">2022-10-26T14:09:00Z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